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bookmarkStart w:id="0" w:name="_GoBack"/>
      <w:bookmarkEnd w:id="0"/>
      <w:r w:rsidRPr="009044F1">
        <w:rPr>
          <w:rFonts w:ascii="GHEA Grapalat" w:hAnsi="GHEA Grapalat"/>
          <w:i w:val="0"/>
          <w:sz w:val="24"/>
          <w:szCs w:val="24"/>
        </w:rPr>
        <w:t>ОБЪЯВЛЕНИЕ</w:t>
      </w:r>
    </w:p>
    <w:p w:rsidR="00642EFE" w:rsidRPr="00BA7128" w:rsidRDefault="00890885" w:rsidP="00B46D58">
      <w:pPr>
        <w:pStyle w:val="BodyTextIndent"/>
        <w:widowControl w:val="0"/>
        <w:spacing w:after="160" w:line="240" w:lineRule="auto"/>
        <w:ind w:firstLine="0"/>
        <w:jc w:val="center"/>
        <w:rPr>
          <w:rFonts w:ascii="GHEA Grapalat" w:hAnsi="GHEA Grapalat"/>
          <w:i w:val="0"/>
          <w:sz w:val="24"/>
          <w:szCs w:val="24"/>
        </w:rPr>
      </w:pPr>
      <w:r w:rsidRPr="00890885">
        <w:rPr>
          <w:rFonts w:ascii="GHEA Grapalat" w:hAnsi="GHEA Grapalat"/>
          <w:i w:val="0"/>
          <w:sz w:val="24"/>
          <w:szCs w:val="24"/>
        </w:rPr>
        <w:t>О ЗАПРОСЕ КОТИРОВОК</w:t>
      </w:r>
      <w:r w:rsidR="00BA7128">
        <w:rPr>
          <w:rStyle w:val="FootnoteReference"/>
          <w:rFonts w:ascii="GHEA Grapalat" w:hAnsi="GHEA Grapalat"/>
          <w:i w:val="0"/>
          <w:sz w:val="24"/>
          <w:szCs w:val="24"/>
        </w:rPr>
        <w:footnoteReference w:customMarkFollows="1" w:id="1"/>
        <w:t>*</w:t>
      </w: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C66190">
        <w:rPr>
          <w:rFonts w:ascii="GHEA Grapalat" w:hAnsi="GHEA Grapalat"/>
          <w:i w:val="0"/>
          <w:sz w:val="24"/>
          <w:szCs w:val="24"/>
        </w:rPr>
        <w:t>21</w:t>
      </w:r>
      <w:r w:rsidRPr="009044F1">
        <w:rPr>
          <w:rFonts w:ascii="GHEA Grapalat" w:hAnsi="GHEA Grapalat"/>
          <w:i w:val="0"/>
          <w:sz w:val="24"/>
          <w:szCs w:val="24"/>
        </w:rPr>
        <w:t>" "</w:t>
      </w:r>
      <w:r w:rsidR="00107472" w:rsidRPr="00107472">
        <w:rPr>
          <w:rFonts w:ascii="GHEA Grapalat" w:hAnsi="GHEA Grapalat"/>
          <w:i w:val="0"/>
          <w:sz w:val="24"/>
          <w:szCs w:val="24"/>
        </w:rPr>
        <w:t>февраля</w:t>
      </w:r>
      <w:r w:rsidRPr="009044F1">
        <w:rPr>
          <w:rFonts w:ascii="GHEA Grapalat" w:hAnsi="GHEA Grapalat"/>
          <w:i w:val="0"/>
          <w:sz w:val="24"/>
          <w:szCs w:val="24"/>
        </w:rPr>
        <w:t>" 20</w:t>
      </w:r>
      <w:r w:rsidR="00890885" w:rsidRPr="00890885">
        <w:rPr>
          <w:rFonts w:ascii="GHEA Grapalat" w:hAnsi="GHEA Grapalat"/>
          <w:i w:val="0"/>
          <w:sz w:val="24"/>
          <w:szCs w:val="24"/>
        </w:rPr>
        <w:t>2</w:t>
      </w:r>
      <w:r w:rsidR="00490C8A">
        <w:rPr>
          <w:rFonts w:ascii="GHEA Grapalat" w:hAnsi="GHEA Grapalat"/>
          <w:i w:val="0"/>
          <w:sz w:val="24"/>
          <w:szCs w:val="24"/>
        </w:rPr>
        <w:t>2</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890885" w:rsidRPr="00890885">
        <w:rPr>
          <w:rFonts w:ascii="GHEA Grapalat" w:hAnsi="GHEA Grapalat"/>
          <w:i w:val="0"/>
          <w:sz w:val="24"/>
          <w:szCs w:val="24"/>
        </w:rPr>
        <w:t xml:space="preserve"> </w:t>
      </w:r>
      <w:r w:rsidR="00890885">
        <w:rPr>
          <w:rFonts w:ascii="GHEA Grapalat" w:hAnsi="GHEA Grapalat"/>
          <w:i w:val="0"/>
          <w:sz w:val="24"/>
          <w:szCs w:val="24"/>
          <w:lang w:val="en-US"/>
        </w:rPr>
        <w:t>N</w:t>
      </w:r>
      <w:r w:rsidRPr="009044F1">
        <w:rPr>
          <w:rFonts w:ascii="GHEA Grapalat" w:hAnsi="GHEA Grapalat"/>
          <w:i w:val="0"/>
          <w:sz w:val="24"/>
          <w:szCs w:val="24"/>
        </w:rPr>
        <w:t xml:space="preserve"> </w:t>
      </w:r>
      <w:r w:rsidR="00490C8A">
        <w:rPr>
          <w:rFonts w:ascii="GHEA Grapalat" w:hAnsi="GHEA Grapalat"/>
          <w:i w:val="0"/>
          <w:sz w:val="24"/>
          <w:szCs w:val="24"/>
        </w:rPr>
        <w:t>1</w:t>
      </w:r>
      <w:r w:rsidRPr="009044F1">
        <w:rPr>
          <w:rFonts w:ascii="GHEA Grapalat" w:hAnsi="GHEA Grapalat"/>
          <w:i w:val="0"/>
          <w:sz w:val="24"/>
          <w:szCs w:val="24"/>
        </w:rPr>
        <w:t xml:space="preserve">" </w:t>
      </w:r>
    </w:p>
    <w:p w:rsidR="0091042F" w:rsidRPr="00E13CD0"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E13CD0" w:rsidRPr="00E13CD0">
        <w:rPr>
          <w:rFonts w:ascii="GHEA Grapalat" w:hAnsi="GHEA Grapalat"/>
          <w:i w:val="0"/>
          <w:sz w:val="24"/>
          <w:szCs w:val="24"/>
        </w:rPr>
        <w:t>«</w:t>
      </w:r>
      <w:r w:rsidR="00890885" w:rsidRPr="00890885">
        <w:rPr>
          <w:rFonts w:ascii="GHEA Grapalat" w:hAnsi="GHEA Grapalat"/>
          <w:i w:val="0"/>
          <w:sz w:val="24"/>
          <w:szCs w:val="24"/>
          <w:lang w:val="en-US"/>
        </w:rPr>
        <w:t>GGAK</w:t>
      </w:r>
      <w:r w:rsidR="00890885" w:rsidRPr="00890885">
        <w:rPr>
          <w:rFonts w:ascii="GHEA Grapalat" w:hAnsi="GHEA Grapalat"/>
          <w:i w:val="0"/>
          <w:sz w:val="24"/>
          <w:szCs w:val="24"/>
        </w:rPr>
        <w:t>-</w:t>
      </w:r>
      <w:proofErr w:type="spellStart"/>
      <w:r w:rsidR="00890885" w:rsidRPr="00890885">
        <w:rPr>
          <w:rFonts w:ascii="GHEA Grapalat" w:hAnsi="GHEA Grapalat"/>
          <w:i w:val="0"/>
          <w:sz w:val="24"/>
          <w:szCs w:val="24"/>
          <w:lang w:val="en-US"/>
        </w:rPr>
        <w:t>GHTsDzB</w:t>
      </w:r>
      <w:proofErr w:type="spellEnd"/>
      <w:r w:rsidR="00890885" w:rsidRPr="00890885">
        <w:rPr>
          <w:rFonts w:ascii="GHEA Grapalat" w:hAnsi="GHEA Grapalat"/>
          <w:i w:val="0"/>
          <w:sz w:val="24"/>
          <w:szCs w:val="24"/>
        </w:rPr>
        <w:t>-22/</w:t>
      </w:r>
      <w:r w:rsidR="00C66190">
        <w:rPr>
          <w:rFonts w:ascii="GHEA Grapalat" w:hAnsi="GHEA Grapalat"/>
          <w:i w:val="0"/>
          <w:sz w:val="24"/>
          <w:szCs w:val="24"/>
        </w:rPr>
        <w:t>06/SH</w:t>
      </w:r>
      <w:r w:rsidR="00E13CD0" w:rsidRPr="00E13CD0">
        <w:rPr>
          <w:rFonts w:ascii="GHEA Grapalat" w:hAnsi="GHEA Grapalat"/>
          <w:i w:val="0"/>
          <w:sz w:val="24"/>
          <w:szCs w:val="24"/>
        </w:rPr>
        <w:t>»</w:t>
      </w:r>
    </w:p>
    <w:p w:rsidR="00890885" w:rsidRDefault="00890885" w:rsidP="00890885">
      <w:pPr>
        <w:pStyle w:val="BodyTextIndent"/>
        <w:widowControl w:val="0"/>
        <w:spacing w:after="160" w:line="240" w:lineRule="auto"/>
        <w:ind w:firstLine="567"/>
        <w:rPr>
          <w:rFonts w:ascii="GHEA Grapalat" w:hAnsi="GHEA Grapalat"/>
          <w:i w:val="0"/>
          <w:sz w:val="24"/>
          <w:szCs w:val="24"/>
        </w:rPr>
      </w:pPr>
      <w:r w:rsidRPr="00371ED7">
        <w:rPr>
          <w:rFonts w:ascii="GHEA Grapalat" w:hAnsi="GHEA Grapalat"/>
          <w:i w:val="0"/>
          <w:sz w:val="24"/>
          <w:szCs w:val="24"/>
        </w:rPr>
        <w:t>Заказчик ГНКО «Центр аукциона и оценки имущества»</w:t>
      </w:r>
      <w:r w:rsidRPr="00AD7AC9">
        <w:rPr>
          <w:rFonts w:ascii="GHEA Grapalat" w:hAnsi="GHEA Grapalat"/>
          <w:i w:val="0"/>
          <w:sz w:val="24"/>
          <w:szCs w:val="24"/>
        </w:rPr>
        <w:t>, находящийся по адресу ул.Закяна 10 объявляет запрос котировок, который проводится одним этапом.</w:t>
      </w:r>
    </w:p>
    <w:p w:rsidR="00890885" w:rsidRPr="00F52A83" w:rsidRDefault="00890885" w:rsidP="00890885">
      <w:pPr>
        <w:pStyle w:val="HTMLPreformatted"/>
        <w:shd w:val="clear" w:color="auto" w:fill="F8F9FA"/>
        <w:tabs>
          <w:tab w:val="clear" w:pos="10076"/>
          <w:tab w:val="left" w:pos="10206"/>
        </w:tabs>
        <w:rPr>
          <w:rFonts w:ascii="inherit" w:hAnsi="inherit"/>
          <w:color w:val="222222"/>
          <w:sz w:val="42"/>
          <w:szCs w:val="42"/>
          <w:lang w:val="ru-RU"/>
        </w:rPr>
      </w:pPr>
      <w:r w:rsidRPr="00F52A83">
        <w:rPr>
          <w:rFonts w:ascii="GHEA Grapalat" w:hAnsi="GHEA Grapalat"/>
          <w:sz w:val="24"/>
          <w:szCs w:val="24"/>
          <w:lang w:val="ru-RU"/>
        </w:rPr>
        <w:t>Участнику, отобранному по итогам настоящей процедуры, в</w:t>
      </w:r>
      <w:r w:rsidRPr="000A72FE">
        <w:rPr>
          <w:rFonts w:ascii="Calibri" w:hAnsi="Calibri" w:cs="Calibri"/>
          <w:sz w:val="24"/>
          <w:szCs w:val="24"/>
          <w:lang w:val="ru-RU"/>
        </w:rPr>
        <w:t> </w:t>
      </w:r>
      <w:r w:rsidRPr="00067E3A">
        <w:rPr>
          <w:rFonts w:ascii="GHEA Grapalat" w:hAnsi="GHEA Grapalat"/>
          <w:sz w:val="24"/>
          <w:szCs w:val="24"/>
          <w:lang w:val="ru-RU"/>
        </w:rPr>
        <w:t>установленном</w:t>
      </w:r>
      <w:r w:rsidRPr="000A72FE">
        <w:rPr>
          <w:rFonts w:ascii="Calibri" w:hAnsi="Calibri" w:cs="Calibri"/>
          <w:sz w:val="24"/>
          <w:szCs w:val="24"/>
          <w:lang w:val="ru-RU"/>
        </w:rPr>
        <w:t> </w:t>
      </w:r>
      <w:r w:rsidRPr="00067E3A">
        <w:rPr>
          <w:rFonts w:ascii="GHEA Grapalat" w:hAnsi="GHEA Grapalat"/>
          <w:sz w:val="24"/>
          <w:szCs w:val="24"/>
          <w:lang w:val="ru-RU"/>
        </w:rPr>
        <w:t xml:space="preserve">порядке будет предложено заключить договор </w:t>
      </w:r>
      <w:r>
        <w:rPr>
          <w:rFonts w:ascii="GHEA Grapalat" w:hAnsi="GHEA Grapalat"/>
          <w:sz w:val="24"/>
          <w:szCs w:val="24"/>
          <w:lang w:val="ru-RU"/>
        </w:rPr>
        <w:t>предоставление</w:t>
      </w:r>
      <w:r w:rsidRPr="00067E3A">
        <w:rPr>
          <w:rFonts w:ascii="GHEA Grapalat" w:hAnsi="GHEA Grapalat"/>
          <w:sz w:val="24"/>
          <w:szCs w:val="24"/>
          <w:lang w:val="ru-RU"/>
        </w:rPr>
        <w:t xml:space="preserve"> </w:t>
      </w:r>
      <w:r w:rsidRPr="000A72FE">
        <w:rPr>
          <w:rFonts w:ascii="GHEA Grapalat" w:hAnsi="GHEA Grapalat"/>
          <w:sz w:val="24"/>
          <w:szCs w:val="24"/>
          <w:lang w:val="ru-RU"/>
        </w:rPr>
        <w:t>«</w:t>
      </w:r>
      <w:r w:rsidR="00C66190">
        <w:rPr>
          <w:rFonts w:ascii="GHEA Grapalat" w:hAnsi="GHEA Grapalat"/>
          <w:sz w:val="24"/>
          <w:szCs w:val="24"/>
          <w:lang w:val="ru-RU"/>
        </w:rPr>
        <w:t>Услуг по</w:t>
      </w:r>
      <w:r w:rsidR="00A52BB3">
        <w:rPr>
          <w:rFonts w:ascii="GHEA Grapalat" w:hAnsi="GHEA Grapalat"/>
          <w:sz w:val="24"/>
          <w:szCs w:val="24"/>
          <w:lang w:val="hy-AM"/>
        </w:rPr>
        <w:t xml:space="preserve"> </w:t>
      </w:r>
      <w:r w:rsidR="00A52BB3">
        <w:rPr>
          <w:rFonts w:ascii="GHEA Grapalat" w:hAnsi="GHEA Grapalat"/>
          <w:sz w:val="24"/>
          <w:szCs w:val="24"/>
          <w:lang w:val="ru-RU"/>
        </w:rPr>
        <w:t xml:space="preserve">ремонту и </w:t>
      </w:r>
      <w:r w:rsidR="00C66190">
        <w:rPr>
          <w:rFonts w:ascii="GHEA Grapalat" w:hAnsi="GHEA Grapalat"/>
          <w:sz w:val="24"/>
          <w:szCs w:val="24"/>
          <w:lang w:val="ru-RU"/>
        </w:rPr>
        <w:t xml:space="preserve"> обслуживанию электрических оборудываний  расположенных в зданиях</w:t>
      </w:r>
      <w:r w:rsidR="002B4E81">
        <w:rPr>
          <w:rFonts w:ascii="GHEA Grapalat" w:hAnsi="GHEA Grapalat"/>
          <w:sz w:val="24"/>
          <w:szCs w:val="24"/>
          <w:lang w:val="hy-AM"/>
        </w:rPr>
        <w:t>»</w:t>
      </w:r>
      <w:r w:rsidRPr="00A72193">
        <w:rPr>
          <w:rFonts w:ascii="GHEA Grapalat" w:hAnsi="GHEA Grapalat"/>
          <w:sz w:val="24"/>
          <w:szCs w:val="24"/>
          <w:lang w:val="ru-RU"/>
        </w:rPr>
        <w:t>.</w:t>
      </w:r>
      <w:r w:rsidRPr="001037B2">
        <w:rPr>
          <w:rFonts w:ascii="GHEA Grapalat" w:hAnsi="GHEA Grapalat"/>
          <w:sz w:val="24"/>
          <w:szCs w:val="24"/>
          <w:lang w:val="ru-RU"/>
        </w:rPr>
        <w:t xml:space="preserve"> </w:t>
      </w:r>
      <w:r w:rsidRPr="00B5771F">
        <w:rPr>
          <w:rFonts w:ascii="GHEA Grapalat" w:hAnsi="GHEA Grapalat"/>
          <w:sz w:val="24"/>
          <w:szCs w:val="24"/>
          <w:lang w:val="ru-RU"/>
        </w:rPr>
        <w:t>(далее — договор).</w:t>
      </w:r>
    </w:p>
    <w:p w:rsidR="00890885" w:rsidRPr="009044F1" w:rsidRDefault="00890885" w:rsidP="00890885">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890885" w:rsidRDefault="00890885" w:rsidP="00890885">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890885" w:rsidRPr="003F762C" w:rsidRDefault="00890885" w:rsidP="00890885">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890885" w:rsidRPr="00890885" w:rsidRDefault="00890885" w:rsidP="00890885">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 обратиться к заказчику</w:t>
      </w:r>
      <w:r>
        <w:rPr>
          <w:rFonts w:ascii="GHEA Grapalat" w:hAnsi="GHEA Grapalat"/>
          <w:i w:val="0"/>
          <w:sz w:val="24"/>
          <w:szCs w:val="24"/>
        </w:rPr>
        <w:t xml:space="preserve"> до</w:t>
      </w:r>
      <w:r w:rsidRPr="009044F1">
        <w:rPr>
          <w:rFonts w:ascii="GHEA Grapalat" w:hAnsi="GHEA Grapalat"/>
          <w:i w:val="0"/>
          <w:sz w:val="24"/>
          <w:szCs w:val="24"/>
        </w:rPr>
        <w:t xml:space="preserve"> </w:t>
      </w:r>
      <w:r>
        <w:rPr>
          <w:rFonts w:ascii="GHEA Grapalat" w:hAnsi="GHEA Grapalat"/>
          <w:i w:val="0"/>
          <w:sz w:val="24"/>
          <w:szCs w:val="24"/>
        </w:rPr>
        <w:t>1</w:t>
      </w:r>
      <w:r w:rsidR="00EC735B">
        <w:rPr>
          <w:rFonts w:ascii="GHEA Grapalat" w:hAnsi="GHEA Grapalat"/>
          <w:i w:val="0"/>
          <w:sz w:val="24"/>
          <w:szCs w:val="24"/>
        </w:rPr>
        <w:t>8</w:t>
      </w:r>
      <w:r w:rsidRPr="00442B86">
        <w:rPr>
          <w:rFonts w:ascii="GHEA Grapalat" w:hAnsi="GHEA Grapalat"/>
          <w:i w:val="0"/>
          <w:sz w:val="24"/>
          <w:szCs w:val="24"/>
        </w:rPr>
        <w:t xml:space="preserve">.00 часов </w:t>
      </w:r>
      <w:r w:rsidRPr="00890885">
        <w:rPr>
          <w:rFonts w:ascii="GHEA Grapalat" w:hAnsi="GHEA Grapalat"/>
          <w:i w:val="0"/>
          <w:sz w:val="24"/>
          <w:szCs w:val="24"/>
        </w:rPr>
        <w:t>6</w:t>
      </w:r>
      <w:r w:rsidRPr="00442B86">
        <w:rPr>
          <w:rFonts w:ascii="GHEA Grapalat" w:hAnsi="GHEA Grapalat"/>
          <w:i w:val="0"/>
          <w:sz w:val="24"/>
          <w:szCs w:val="24"/>
        </w:rPr>
        <w:t>-го дня</w:t>
      </w:r>
      <w:r>
        <w:rPr>
          <w:rFonts w:ascii="GHEA Grapalat" w:hAnsi="GHEA Grapalat"/>
          <w:i w:val="0"/>
          <w:sz w:val="24"/>
          <w:szCs w:val="24"/>
        </w:rPr>
        <w:t xml:space="preserve"> </w:t>
      </w:r>
      <w:r w:rsidRPr="009044F1">
        <w:rPr>
          <w:rFonts w:ascii="GHEA Grapalat" w:hAnsi="GHEA Grapalat"/>
          <w:i w:val="0"/>
          <w:sz w:val="24"/>
          <w:szCs w:val="24"/>
        </w:rPr>
        <w:t xml:space="preserve">со дня опубликования настоящего объявления. </w:t>
      </w:r>
      <w:r w:rsidR="00E13CD0" w:rsidRPr="009044F1">
        <w:rPr>
          <w:rFonts w:ascii="GHEA Grapalat" w:hAnsi="GHEA Grapalat"/>
          <w:i w:val="0"/>
          <w:sz w:val="24"/>
          <w:szCs w:val="24"/>
        </w:rPr>
        <w:t xml:space="preserve">При этом для получения приглашения в бумажной форме заказчику должно быть представлено письменное заявление. </w:t>
      </w:r>
      <w:r w:rsidRPr="00890885">
        <w:rPr>
          <w:rFonts w:ascii="GHEA Grapalat" w:hAnsi="GHEA Grapalat"/>
          <w:i w:val="0"/>
          <w:sz w:val="24"/>
          <w:szCs w:val="24"/>
        </w:rPr>
        <w:t>Заказчик</w:t>
      </w:r>
      <w:r w:rsidRPr="00890885">
        <w:rPr>
          <w:rFonts w:ascii="Calibri" w:hAnsi="Calibri" w:cs="Calibri"/>
          <w:sz w:val="24"/>
          <w:szCs w:val="24"/>
          <w:lang w:val="en-US"/>
        </w:rPr>
        <w:t> </w:t>
      </w:r>
      <w:r w:rsidRPr="00890885">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 При наличии требования о предоставлении приглашения в электронной форме заказчик обеспечивает бесплатное предоставление приглашения в</w:t>
      </w:r>
      <w:r w:rsidRPr="00890885">
        <w:rPr>
          <w:rFonts w:ascii="Calibri" w:hAnsi="Calibri" w:cs="Calibri"/>
          <w:i w:val="0"/>
          <w:sz w:val="24"/>
          <w:szCs w:val="24"/>
        </w:rPr>
        <w:t> </w:t>
      </w:r>
      <w:r w:rsidRPr="00890885">
        <w:rPr>
          <w:rFonts w:ascii="GHEA Grapalat" w:hAnsi="GHEA Grapalat"/>
          <w:i w:val="0"/>
          <w:sz w:val="24"/>
          <w:szCs w:val="24"/>
        </w:rPr>
        <w:t xml:space="preserve">электронной форме в течение рабочего дня, следующего за днем получения заявления. </w:t>
      </w:r>
    </w:p>
    <w:p w:rsidR="00890885" w:rsidRPr="001B32D9" w:rsidRDefault="00890885" w:rsidP="00890885">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890885" w:rsidRPr="00442B86" w:rsidRDefault="00890885" w:rsidP="00E13CD0">
      <w:pPr>
        <w:pStyle w:val="BodyTextIndent"/>
        <w:widowControl w:val="0"/>
        <w:spacing w:line="240" w:lineRule="auto"/>
        <w:ind w:firstLine="0"/>
        <w:rPr>
          <w:rFonts w:ascii="GHEA Grapalat" w:hAnsi="GHEA Grapalat"/>
          <w:i w:val="0"/>
          <w:spacing w:val="6"/>
          <w:sz w:val="24"/>
          <w:szCs w:val="24"/>
        </w:rPr>
      </w:pPr>
      <w:r>
        <w:rPr>
          <w:rFonts w:ascii="GHEA Grapalat" w:hAnsi="GHEA Grapalat"/>
          <w:i w:val="0"/>
          <w:sz w:val="24"/>
          <w:szCs w:val="24"/>
        </w:rPr>
        <w:t xml:space="preserve">        </w:t>
      </w:r>
      <w:r w:rsidRPr="00D85563">
        <w:rPr>
          <w:rFonts w:ascii="GHEA Grapalat" w:hAnsi="GHEA Grapalat"/>
          <w:i w:val="0"/>
          <w:sz w:val="24"/>
          <w:szCs w:val="24"/>
        </w:rPr>
        <w:t xml:space="preserve">Заявки на </w:t>
      </w:r>
      <w:r>
        <w:rPr>
          <w:rFonts w:ascii="GHEA Grapalat" w:hAnsi="GHEA Grapalat"/>
          <w:i w:val="0"/>
          <w:sz w:val="24"/>
          <w:szCs w:val="24"/>
        </w:rPr>
        <w:t xml:space="preserve">на запрос катировок </w:t>
      </w:r>
      <w:r w:rsidRPr="00D85563">
        <w:rPr>
          <w:rFonts w:ascii="GHEA Grapalat" w:hAnsi="GHEA Grapalat"/>
          <w:i w:val="0"/>
          <w:sz w:val="24"/>
          <w:szCs w:val="24"/>
        </w:rPr>
        <w:t>необходимо подавать по адресу</w:t>
      </w:r>
      <w:r>
        <w:rPr>
          <w:rFonts w:ascii="GHEA Grapalat" w:hAnsi="GHEA Grapalat"/>
          <w:i w:val="0"/>
          <w:spacing w:val="6"/>
          <w:sz w:val="24"/>
          <w:szCs w:val="24"/>
        </w:rPr>
        <w:t xml:space="preserve"> </w:t>
      </w:r>
      <w:r w:rsidRPr="00442B86">
        <w:rPr>
          <w:rFonts w:ascii="GHEA Grapalat" w:hAnsi="GHEA Grapalat"/>
          <w:i w:val="0"/>
          <w:sz w:val="24"/>
          <w:szCs w:val="24"/>
        </w:rPr>
        <w:t>РА, Ереван, ул.Закяна 10 в документарной форме, до 1</w:t>
      </w:r>
      <w:r w:rsidR="00E13CD0" w:rsidRPr="00E13CD0">
        <w:rPr>
          <w:rFonts w:ascii="GHEA Grapalat" w:hAnsi="GHEA Grapalat"/>
          <w:i w:val="0"/>
          <w:sz w:val="24"/>
          <w:szCs w:val="24"/>
        </w:rPr>
        <w:t>1</w:t>
      </w:r>
      <w:r w:rsidRPr="00442B86">
        <w:rPr>
          <w:rFonts w:ascii="GHEA Grapalat" w:hAnsi="GHEA Grapalat"/>
          <w:i w:val="0"/>
          <w:sz w:val="24"/>
          <w:szCs w:val="24"/>
        </w:rPr>
        <w:t xml:space="preserve">.00 </w:t>
      </w:r>
      <w:r>
        <w:rPr>
          <w:rFonts w:ascii="GHEA Grapalat" w:hAnsi="GHEA Grapalat"/>
          <w:i w:val="0"/>
          <w:sz w:val="24"/>
          <w:szCs w:val="24"/>
        </w:rPr>
        <w:t>7</w:t>
      </w:r>
      <w:r w:rsidRPr="00442B86">
        <w:rPr>
          <w:rFonts w:ascii="GHEA Grapalat" w:hAnsi="GHEA Grapalat"/>
          <w:i w:val="0"/>
          <w:sz w:val="24"/>
          <w:szCs w:val="24"/>
        </w:rPr>
        <w:t xml:space="preserve">-го дня со дня </w:t>
      </w:r>
      <w:r w:rsidRPr="00D85563">
        <w:rPr>
          <w:rFonts w:ascii="GHEA Grapalat" w:hAnsi="GHEA Grapalat"/>
          <w:i w:val="0"/>
          <w:sz w:val="24"/>
          <w:szCs w:val="24"/>
        </w:rPr>
        <w:t>опубликования настоящего объявления. Кроме армянского языка заявки могут быть поданы также на английском или русском языке.</w:t>
      </w:r>
    </w:p>
    <w:p w:rsidR="00890885" w:rsidRDefault="00890885" w:rsidP="00E13CD0">
      <w:pPr>
        <w:pStyle w:val="BodyTextIndent"/>
        <w:widowControl w:val="0"/>
        <w:spacing w:line="240" w:lineRule="auto"/>
        <w:ind w:firstLine="567"/>
        <w:rPr>
          <w:rFonts w:ascii="GHEA Grapalat" w:hAnsi="GHEA Grapalat"/>
          <w:i w:val="0"/>
          <w:sz w:val="24"/>
          <w:szCs w:val="24"/>
        </w:rPr>
      </w:pPr>
      <w:r w:rsidRPr="00BF2E3F">
        <w:rPr>
          <w:rFonts w:ascii="GHEA Grapalat" w:hAnsi="GHEA Grapalat"/>
          <w:i w:val="0"/>
          <w:sz w:val="24"/>
          <w:szCs w:val="24"/>
        </w:rPr>
        <w:t>Вскрытие заявок будет проводиться по адре</w:t>
      </w:r>
      <w:r w:rsidR="00E13CD0">
        <w:rPr>
          <w:rFonts w:ascii="GHEA Grapalat" w:hAnsi="GHEA Grapalat"/>
          <w:i w:val="0"/>
          <w:sz w:val="24"/>
          <w:szCs w:val="24"/>
        </w:rPr>
        <w:t xml:space="preserve">су РА, Ереван, улица Закяна 10 </w:t>
      </w:r>
      <w:r w:rsidRPr="00BF2E3F">
        <w:rPr>
          <w:rFonts w:ascii="GHEA Grapalat" w:hAnsi="GHEA Grapalat"/>
          <w:i w:val="0"/>
          <w:sz w:val="24"/>
          <w:szCs w:val="24"/>
        </w:rPr>
        <w:t>в 1</w:t>
      </w:r>
      <w:r w:rsidR="00E13CD0" w:rsidRPr="00E13CD0">
        <w:rPr>
          <w:rFonts w:ascii="GHEA Grapalat" w:hAnsi="GHEA Grapalat"/>
          <w:i w:val="0"/>
          <w:sz w:val="24"/>
          <w:szCs w:val="24"/>
        </w:rPr>
        <w:t>1</w:t>
      </w:r>
      <w:r w:rsidRPr="00BF2E3F">
        <w:rPr>
          <w:rFonts w:ascii="GHEA Grapalat" w:hAnsi="GHEA Grapalat"/>
          <w:i w:val="0"/>
          <w:sz w:val="24"/>
          <w:szCs w:val="24"/>
        </w:rPr>
        <w:t>.00 "</w:t>
      </w:r>
      <w:r w:rsidRPr="005C3BDA">
        <w:rPr>
          <w:rFonts w:ascii="GHEA Grapalat" w:hAnsi="GHEA Grapalat"/>
          <w:i w:val="0"/>
          <w:sz w:val="24"/>
          <w:szCs w:val="24"/>
        </w:rPr>
        <w:t xml:space="preserve"> </w:t>
      </w:r>
      <w:r w:rsidR="00C66190">
        <w:rPr>
          <w:rFonts w:ascii="GHEA Grapalat" w:hAnsi="GHEA Grapalat"/>
          <w:i w:val="0"/>
          <w:sz w:val="24"/>
          <w:szCs w:val="24"/>
        </w:rPr>
        <w:t>28</w:t>
      </w:r>
      <w:r>
        <w:rPr>
          <w:rFonts w:ascii="GHEA Grapalat" w:hAnsi="GHEA Grapalat"/>
          <w:i w:val="0"/>
          <w:sz w:val="24"/>
          <w:szCs w:val="24"/>
        </w:rPr>
        <w:t>" "</w:t>
      </w:r>
      <w:r w:rsidR="002B4E81" w:rsidRPr="002B4E81">
        <w:rPr>
          <w:rFonts w:ascii="GHEA Grapalat" w:hAnsi="GHEA Grapalat"/>
          <w:i w:val="0"/>
          <w:sz w:val="24"/>
          <w:szCs w:val="24"/>
        </w:rPr>
        <w:t>февраля</w:t>
      </w:r>
      <w:r>
        <w:rPr>
          <w:rFonts w:ascii="GHEA Grapalat" w:hAnsi="GHEA Grapalat"/>
          <w:i w:val="0"/>
          <w:sz w:val="24"/>
          <w:szCs w:val="24"/>
        </w:rPr>
        <w:t>" "202</w:t>
      </w:r>
      <w:r w:rsidR="00490C8A">
        <w:rPr>
          <w:rFonts w:ascii="GHEA Grapalat" w:hAnsi="GHEA Grapalat"/>
          <w:i w:val="0"/>
          <w:sz w:val="24"/>
          <w:szCs w:val="24"/>
        </w:rPr>
        <w:t>2</w:t>
      </w:r>
      <w:r w:rsidRPr="00BF2E3F">
        <w:rPr>
          <w:rFonts w:ascii="GHEA Grapalat" w:hAnsi="GHEA Grapalat"/>
          <w:i w:val="0"/>
          <w:sz w:val="24"/>
          <w:szCs w:val="24"/>
        </w:rPr>
        <w:t xml:space="preserve"> года".</w:t>
      </w:r>
    </w:p>
    <w:p w:rsidR="00890885" w:rsidRDefault="00890885" w:rsidP="00E13CD0">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Pr>
          <w:rFonts w:ascii="GHEA Grapalat" w:hAnsi="GHEA Grapalat"/>
          <w:i w:val="0"/>
          <w:sz w:val="24"/>
          <w:szCs w:val="24"/>
        </w:rPr>
        <w:t>л</w:t>
      </w:r>
      <w:r w:rsidRPr="009044F1">
        <w:rPr>
          <w:rFonts w:ascii="GHEA Grapalat" w:hAnsi="GHEA Grapalat"/>
          <w:i w:val="0"/>
          <w:sz w:val="24"/>
          <w:szCs w:val="24"/>
        </w:rPr>
        <w:t xml:space="preserve">ицу, </w:t>
      </w:r>
      <w:r w:rsidRPr="004B4B72">
        <w:rPr>
          <w:rFonts w:ascii="GHEA Grapalat" w:hAnsi="GHEA Grapalat"/>
          <w:i w:val="0"/>
          <w:sz w:val="24"/>
          <w:szCs w:val="24"/>
        </w:rPr>
        <w:t>рассматривающее связанные с закупками жалобы</w:t>
      </w:r>
      <w:r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Pr>
          <w:rFonts w:ascii="Courier New" w:hAnsi="Courier New" w:cs="Courier New"/>
          <w:i w:val="0"/>
          <w:sz w:val="24"/>
          <w:szCs w:val="24"/>
          <w:lang w:val="en-US"/>
        </w:rPr>
        <w:t> </w:t>
      </w:r>
      <w:r w:rsidRPr="009044F1">
        <w:rPr>
          <w:rFonts w:ascii="GHEA Grapalat" w:hAnsi="GHEA Grapalat"/>
          <w:i w:val="0"/>
          <w:sz w:val="24"/>
          <w:szCs w:val="24"/>
        </w:rPr>
        <w:t>000</w:t>
      </w:r>
      <w:r>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Pr>
          <w:rFonts w:ascii="GHEA Grapalat" w:hAnsi="GHEA Grapalat"/>
          <w:i w:val="0"/>
          <w:sz w:val="24"/>
          <w:szCs w:val="24"/>
        </w:rPr>
        <w:t xml:space="preserve">ва финансов </w:t>
      </w:r>
      <w:r>
        <w:rPr>
          <w:rFonts w:ascii="GHEA Grapalat" w:hAnsi="GHEA Grapalat"/>
          <w:i w:val="0"/>
          <w:sz w:val="24"/>
          <w:szCs w:val="24"/>
        </w:rPr>
        <w:lastRenderedPageBreak/>
        <w:t>Республики Армения.</w:t>
      </w:r>
    </w:p>
    <w:p w:rsidR="00890885" w:rsidRPr="003A1EBB" w:rsidRDefault="00890885" w:rsidP="00E13CD0">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Pr>
          <w:rFonts w:ascii="GHEA Grapalat" w:hAnsi="GHEA Grapalat"/>
          <w:i w:val="0"/>
          <w:sz w:val="24"/>
          <w:szCs w:val="24"/>
        </w:rPr>
        <w:t>А.Мирумян.</w:t>
      </w:r>
    </w:p>
    <w:p w:rsidR="00890885" w:rsidRDefault="00890885" w:rsidP="00890885">
      <w:pPr>
        <w:pStyle w:val="BodyTextIndent"/>
        <w:widowControl w:val="0"/>
        <w:spacing w:after="160" w:line="240" w:lineRule="auto"/>
        <w:ind w:left="3969" w:firstLine="0"/>
        <w:rPr>
          <w:rFonts w:ascii="GHEA Grapalat" w:hAnsi="GHEA Grapalat"/>
          <w:i w:val="0"/>
          <w:sz w:val="16"/>
          <w:szCs w:val="16"/>
        </w:rPr>
      </w:pPr>
    </w:p>
    <w:p w:rsidR="00890885" w:rsidRDefault="00890885" w:rsidP="00890885">
      <w:pPr>
        <w:pStyle w:val="BodyTextIndent"/>
        <w:widowControl w:val="0"/>
        <w:spacing w:after="160"/>
        <w:ind w:firstLine="0"/>
        <w:rPr>
          <w:rFonts w:ascii="GHEA Grapalat" w:hAnsi="GHEA Grapalat"/>
          <w:i w:val="0"/>
          <w:sz w:val="24"/>
          <w:szCs w:val="16"/>
        </w:rPr>
      </w:pPr>
      <w:r w:rsidRPr="00DE1500">
        <w:rPr>
          <w:rFonts w:ascii="GHEA Grapalat" w:hAnsi="GHEA Grapalat"/>
          <w:i w:val="0"/>
          <w:sz w:val="24"/>
          <w:szCs w:val="16"/>
        </w:rPr>
        <w:t>Телефон: +374 10 540734</w:t>
      </w:r>
    </w:p>
    <w:p w:rsidR="00890885" w:rsidRPr="00434A79" w:rsidRDefault="00890885" w:rsidP="00890885">
      <w:pPr>
        <w:pStyle w:val="BodyTextIndent"/>
        <w:widowControl w:val="0"/>
        <w:spacing w:after="160"/>
        <w:ind w:firstLine="0"/>
        <w:rPr>
          <w:rFonts w:ascii="GHEA Grapalat" w:hAnsi="GHEA Grapalat"/>
          <w:i w:val="0"/>
          <w:sz w:val="24"/>
          <w:szCs w:val="16"/>
        </w:rPr>
      </w:pPr>
      <w:r w:rsidRPr="00DE1500">
        <w:rPr>
          <w:rFonts w:ascii="GHEA Grapalat" w:hAnsi="GHEA Grapalat"/>
          <w:i w:val="0"/>
          <w:sz w:val="24"/>
          <w:szCs w:val="16"/>
        </w:rPr>
        <w:t xml:space="preserve">Электронная почта: </w:t>
      </w:r>
      <w:hyperlink r:id="rId8" w:history="1">
        <w:r w:rsidRPr="003D50F9">
          <w:rPr>
            <w:rStyle w:val="Hyperlink"/>
            <w:rFonts w:ascii="GHEA Grapalat" w:hAnsi="GHEA Grapalat"/>
            <w:i w:val="0"/>
            <w:sz w:val="24"/>
            <w:szCs w:val="16"/>
          </w:rPr>
          <w:t>petguyq.poak@mail.ru</w:t>
        </w:r>
      </w:hyperlink>
      <w:r>
        <w:rPr>
          <w:rFonts w:ascii="GHEA Grapalat" w:hAnsi="GHEA Grapalat"/>
          <w:i w:val="0"/>
          <w:sz w:val="24"/>
          <w:szCs w:val="16"/>
        </w:rPr>
        <w:t xml:space="preserve"> </w:t>
      </w:r>
    </w:p>
    <w:p w:rsidR="00890885" w:rsidRPr="00DE1500" w:rsidRDefault="00890885" w:rsidP="00890885">
      <w:pPr>
        <w:pStyle w:val="BodyTextIndent"/>
        <w:widowControl w:val="0"/>
        <w:spacing w:after="160" w:line="240" w:lineRule="auto"/>
        <w:ind w:firstLine="0"/>
        <w:rPr>
          <w:rFonts w:ascii="GHEA Grapalat" w:hAnsi="GHEA Grapalat"/>
          <w:i w:val="0"/>
          <w:szCs w:val="16"/>
        </w:rPr>
      </w:pPr>
      <w:r w:rsidRPr="00DE1500">
        <w:rPr>
          <w:rFonts w:ascii="GHEA Grapalat" w:hAnsi="GHEA Grapalat"/>
          <w:i w:val="0"/>
          <w:sz w:val="24"/>
          <w:szCs w:val="16"/>
        </w:rPr>
        <w:t xml:space="preserve">Заказчик: </w:t>
      </w:r>
      <w:r w:rsidRPr="00371ED7">
        <w:rPr>
          <w:rFonts w:ascii="GHEA Grapalat" w:hAnsi="GHEA Grapalat"/>
          <w:i w:val="0"/>
          <w:sz w:val="24"/>
          <w:szCs w:val="24"/>
        </w:rPr>
        <w:t>ГНКО «ЦЕНТР АУКЦИОНА И ОЦЕНКИ ИМУЩЕСТВА»</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E13CD0" w:rsidRPr="0064127C" w:rsidRDefault="00E13CD0" w:rsidP="00E13CD0">
      <w:pPr>
        <w:pStyle w:val="BodyText"/>
        <w:spacing w:after="0"/>
        <w:ind w:firstLine="567"/>
        <w:jc w:val="right"/>
        <w:rPr>
          <w:rFonts w:ascii="GHEA Grapalat" w:hAnsi="GHEA Grapalat" w:cs="Sylfaen"/>
          <w:i/>
          <w:sz w:val="20"/>
          <w:szCs w:val="20"/>
          <w:lang w:val="af-ZA"/>
        </w:rPr>
      </w:pPr>
    </w:p>
    <w:p w:rsidR="00E13CD0" w:rsidRPr="00A82A4E" w:rsidRDefault="00E13CD0" w:rsidP="00E13CD0">
      <w:pPr>
        <w:pStyle w:val="BodyTextIndent"/>
        <w:spacing w:after="160"/>
        <w:jc w:val="center"/>
        <w:rPr>
          <w:rFonts w:ascii="GHEA Grapalat" w:hAnsi="GHEA Grapalat"/>
          <w:i w:val="0"/>
          <w:sz w:val="22"/>
          <w:szCs w:val="22"/>
          <w:lang w:val="en-US"/>
        </w:rPr>
      </w:pPr>
      <w:r w:rsidRPr="00A82A4E">
        <w:rPr>
          <w:rFonts w:ascii="GHEA Grapalat" w:hAnsi="GHEA Grapalat"/>
          <w:i w:val="0"/>
          <w:sz w:val="22"/>
          <w:szCs w:val="22"/>
          <w:lang w:val="en-US"/>
        </w:rPr>
        <w:t>NOTICE</w:t>
      </w:r>
    </w:p>
    <w:p w:rsidR="00E13CD0" w:rsidRPr="00A82A4E" w:rsidRDefault="00E13CD0" w:rsidP="00E13CD0">
      <w:pPr>
        <w:pStyle w:val="BodyTextIndent"/>
        <w:spacing w:after="160"/>
        <w:jc w:val="center"/>
        <w:rPr>
          <w:rFonts w:ascii="GHEA Grapalat" w:hAnsi="GHEA Grapalat"/>
          <w:i w:val="0"/>
          <w:sz w:val="22"/>
          <w:szCs w:val="22"/>
          <w:lang w:val="en-US"/>
        </w:rPr>
      </w:pPr>
      <w:r w:rsidRPr="00A82A4E">
        <w:rPr>
          <w:rFonts w:ascii="GHEA Grapalat" w:hAnsi="GHEA Grapalat"/>
          <w:i w:val="0"/>
          <w:sz w:val="22"/>
          <w:szCs w:val="22"/>
          <w:lang w:val="en-US"/>
        </w:rPr>
        <w:t>ON PRICE QUOTATION</w:t>
      </w:r>
    </w:p>
    <w:p w:rsidR="00E13CD0" w:rsidRPr="006714C0" w:rsidRDefault="00E13CD0" w:rsidP="00E13CD0">
      <w:pPr>
        <w:pStyle w:val="BodyTextIndent"/>
        <w:spacing w:after="160"/>
        <w:ind w:left="851" w:right="848" w:firstLine="11"/>
        <w:jc w:val="center"/>
        <w:rPr>
          <w:rFonts w:ascii="GHEA Grapalat" w:hAnsi="GHEA Grapalat"/>
          <w:i w:val="0"/>
          <w:sz w:val="22"/>
          <w:szCs w:val="22"/>
          <w:lang w:val="en-US"/>
        </w:rPr>
      </w:pPr>
      <w:r w:rsidRPr="006714C0">
        <w:rPr>
          <w:rFonts w:ascii="GHEA Grapalat" w:hAnsi="GHEA Grapalat"/>
          <w:i w:val="0"/>
          <w:sz w:val="22"/>
          <w:szCs w:val="22"/>
          <w:lang w:val="en-US"/>
        </w:rPr>
        <w:t>This text of the notice is approved by decision of the Price Quotation Commission "</w:t>
      </w:r>
      <w:r w:rsidR="00343755" w:rsidRPr="00343755">
        <w:rPr>
          <w:rFonts w:ascii="GHEA Grapalat" w:hAnsi="GHEA Grapalat"/>
          <w:i w:val="0"/>
          <w:sz w:val="22"/>
          <w:szCs w:val="22"/>
          <w:lang w:val="en-US"/>
        </w:rPr>
        <w:t>1</w:t>
      </w:r>
      <w:r w:rsidRPr="006714C0">
        <w:rPr>
          <w:rFonts w:ascii="GHEA Grapalat" w:hAnsi="GHEA Grapalat"/>
          <w:i w:val="0"/>
          <w:sz w:val="22"/>
          <w:szCs w:val="22"/>
          <w:lang w:val="en-US"/>
        </w:rPr>
        <w:t>" of "</w:t>
      </w:r>
      <w:r w:rsidR="00C66190" w:rsidRPr="00C66190">
        <w:rPr>
          <w:rFonts w:ascii="GHEA Grapalat" w:hAnsi="GHEA Grapalat"/>
          <w:i w:val="0"/>
          <w:sz w:val="22"/>
          <w:szCs w:val="22"/>
          <w:lang w:val="en-US"/>
        </w:rPr>
        <w:t>21</w:t>
      </w:r>
      <w:r w:rsidRPr="006714C0">
        <w:rPr>
          <w:rFonts w:ascii="GHEA Grapalat" w:hAnsi="GHEA Grapalat"/>
          <w:i w:val="0"/>
          <w:sz w:val="22"/>
          <w:szCs w:val="22"/>
          <w:lang w:val="en-US"/>
        </w:rPr>
        <w:t>" "</w:t>
      </w:r>
      <w:r w:rsidR="00107472">
        <w:rPr>
          <w:rFonts w:ascii="GHEA Grapalat" w:hAnsi="GHEA Grapalat"/>
          <w:i w:val="0"/>
          <w:sz w:val="22"/>
          <w:szCs w:val="22"/>
          <w:lang w:val="en-US"/>
        </w:rPr>
        <w:t>February</w:t>
      </w:r>
      <w:r w:rsidRPr="006714C0">
        <w:rPr>
          <w:rFonts w:ascii="GHEA Grapalat" w:hAnsi="GHEA Grapalat"/>
          <w:i w:val="0"/>
          <w:sz w:val="22"/>
          <w:szCs w:val="22"/>
          <w:lang w:val="en-US"/>
        </w:rPr>
        <w:t>" of 20</w:t>
      </w:r>
      <w:r>
        <w:rPr>
          <w:rFonts w:ascii="GHEA Grapalat" w:hAnsi="GHEA Grapalat"/>
          <w:i w:val="0"/>
          <w:sz w:val="22"/>
          <w:szCs w:val="22"/>
          <w:lang w:val="en-US"/>
        </w:rPr>
        <w:t>2</w:t>
      </w:r>
      <w:r w:rsidR="00343755">
        <w:rPr>
          <w:rFonts w:ascii="GHEA Grapalat" w:hAnsi="GHEA Grapalat"/>
          <w:i w:val="0"/>
          <w:sz w:val="22"/>
          <w:szCs w:val="22"/>
          <w:lang w:val="en-US"/>
        </w:rPr>
        <w:t>2</w:t>
      </w:r>
      <w:r w:rsidRPr="006714C0">
        <w:rPr>
          <w:rFonts w:ascii="GHEA Grapalat" w:hAnsi="GHEA Grapalat"/>
          <w:i w:val="0"/>
          <w:sz w:val="22"/>
          <w:szCs w:val="22"/>
          <w:lang w:val="en-US"/>
        </w:rPr>
        <w:t xml:space="preserve"> and is published pursuant to Article 27 of the Law of the Republic of Armenia "On procurement"</w:t>
      </w:r>
    </w:p>
    <w:p w:rsidR="00E13CD0" w:rsidRPr="00F75900" w:rsidRDefault="00E13CD0" w:rsidP="00E13CD0">
      <w:pPr>
        <w:pStyle w:val="BodyTextIndent"/>
        <w:spacing w:after="160"/>
        <w:ind w:firstLine="0"/>
        <w:jc w:val="center"/>
        <w:rPr>
          <w:rFonts w:ascii="GHEA Grapalat" w:hAnsi="GHEA Grapalat"/>
          <w:i w:val="0"/>
          <w:sz w:val="22"/>
          <w:szCs w:val="22"/>
          <w:lang w:val="en-US"/>
        </w:rPr>
      </w:pPr>
      <w:r w:rsidRPr="006714C0">
        <w:rPr>
          <w:rFonts w:ascii="GHEA Grapalat" w:hAnsi="GHEA Grapalat"/>
          <w:i w:val="0"/>
          <w:sz w:val="22"/>
          <w:szCs w:val="22"/>
          <w:lang w:val="en-US"/>
        </w:rPr>
        <w:t xml:space="preserve">Code of the price quotation </w:t>
      </w:r>
      <w:r>
        <w:rPr>
          <w:rFonts w:ascii="GHEA Grapalat" w:hAnsi="GHEA Grapalat"/>
          <w:i w:val="0"/>
          <w:sz w:val="22"/>
          <w:szCs w:val="22"/>
          <w:lang w:val="en-US"/>
        </w:rPr>
        <w:t>G</w:t>
      </w:r>
      <w:r w:rsidRPr="00F75900">
        <w:rPr>
          <w:rFonts w:ascii="GHEA Grapalat" w:hAnsi="GHEA Grapalat"/>
          <w:i w:val="0"/>
          <w:sz w:val="22"/>
          <w:szCs w:val="22"/>
          <w:lang w:val="en-US"/>
        </w:rPr>
        <w:t>G</w:t>
      </w:r>
      <w:r>
        <w:rPr>
          <w:rFonts w:ascii="GHEA Grapalat" w:hAnsi="GHEA Grapalat"/>
          <w:i w:val="0"/>
          <w:sz w:val="22"/>
          <w:szCs w:val="22"/>
          <w:lang w:val="en-US"/>
        </w:rPr>
        <w:t>AK</w:t>
      </w:r>
      <w:r w:rsidRPr="00F75900">
        <w:rPr>
          <w:rFonts w:ascii="GHEA Grapalat" w:hAnsi="GHEA Grapalat"/>
          <w:i w:val="0"/>
          <w:sz w:val="22"/>
          <w:szCs w:val="22"/>
          <w:lang w:val="en-US"/>
        </w:rPr>
        <w:t>-</w:t>
      </w:r>
      <w:r>
        <w:rPr>
          <w:rFonts w:ascii="GHEA Grapalat" w:hAnsi="GHEA Grapalat"/>
          <w:i w:val="0"/>
          <w:sz w:val="22"/>
          <w:szCs w:val="22"/>
          <w:lang w:val="en-US"/>
        </w:rPr>
        <w:t xml:space="preserve"> </w:t>
      </w:r>
      <w:proofErr w:type="spellStart"/>
      <w:r>
        <w:rPr>
          <w:rFonts w:ascii="GHEA Grapalat" w:hAnsi="GHEA Grapalat"/>
          <w:i w:val="0"/>
          <w:sz w:val="22"/>
          <w:szCs w:val="22"/>
          <w:lang w:val="en-US"/>
        </w:rPr>
        <w:t>GHTsDzB</w:t>
      </w:r>
      <w:proofErr w:type="spellEnd"/>
      <w:r>
        <w:rPr>
          <w:rFonts w:ascii="GHEA Grapalat" w:hAnsi="GHEA Grapalat"/>
          <w:i w:val="0"/>
          <w:sz w:val="22"/>
          <w:szCs w:val="22"/>
          <w:lang w:val="en-US"/>
        </w:rPr>
        <w:t xml:space="preserve"> -22/</w:t>
      </w:r>
      <w:r w:rsidR="00C66190">
        <w:rPr>
          <w:rFonts w:ascii="GHEA Grapalat" w:hAnsi="GHEA Grapalat"/>
          <w:i w:val="0"/>
          <w:sz w:val="22"/>
          <w:szCs w:val="22"/>
          <w:lang w:val="en-US"/>
        </w:rPr>
        <w:t>06/SH</w:t>
      </w:r>
      <w:r w:rsidRPr="00F75900">
        <w:rPr>
          <w:rFonts w:ascii="GHEA Grapalat" w:hAnsi="GHEA Grapalat"/>
          <w:i w:val="0"/>
          <w:sz w:val="22"/>
          <w:szCs w:val="22"/>
          <w:lang w:val="en-US"/>
        </w:rPr>
        <w:t xml:space="preserve">  </w:t>
      </w:r>
    </w:p>
    <w:tbl>
      <w:tblPr>
        <w:tblW w:w="0" w:type="auto"/>
        <w:tblLook w:val="04A0" w:firstRow="1" w:lastRow="0" w:firstColumn="1" w:lastColumn="0" w:noHBand="0" w:noVBand="1"/>
      </w:tblPr>
      <w:tblGrid>
        <w:gridCol w:w="10426"/>
      </w:tblGrid>
      <w:tr w:rsidR="00E13CD0" w:rsidRPr="00A52BB3" w:rsidTr="007435C2">
        <w:trPr>
          <w:trHeight w:val="517"/>
        </w:trPr>
        <w:tc>
          <w:tcPr>
            <w:tcW w:w="10426" w:type="dxa"/>
          </w:tcPr>
          <w:p w:rsidR="00E13CD0" w:rsidRPr="006714C0" w:rsidRDefault="00E13CD0" w:rsidP="007435C2">
            <w:pPr>
              <w:pStyle w:val="BodyTextIndent"/>
              <w:spacing w:line="240" w:lineRule="auto"/>
              <w:ind w:firstLine="0"/>
              <w:rPr>
                <w:rFonts w:ascii="GHEA Grapalat" w:hAnsi="GHEA Grapalat"/>
                <w:i w:val="0"/>
                <w:lang w:val="en-US"/>
              </w:rPr>
            </w:pPr>
            <w:r w:rsidRPr="006714C0">
              <w:rPr>
                <w:rFonts w:ascii="GHEA Grapalat" w:hAnsi="GHEA Grapalat"/>
                <w:i w:val="0"/>
                <w:lang w:val="en-US"/>
              </w:rPr>
              <w:t xml:space="preserve">The contracting authority '' Property evaluation and auction </w:t>
            </w:r>
            <w:proofErr w:type="spellStart"/>
            <w:r w:rsidRPr="006714C0">
              <w:rPr>
                <w:rFonts w:ascii="GHEA Grapalat" w:hAnsi="GHEA Grapalat"/>
                <w:i w:val="0"/>
                <w:lang w:val="en-US"/>
              </w:rPr>
              <w:t>centre</w:t>
            </w:r>
            <w:proofErr w:type="spellEnd"/>
            <w:r w:rsidRPr="006714C0">
              <w:rPr>
                <w:rFonts w:ascii="GHEA Grapalat" w:hAnsi="GHEA Grapalat"/>
                <w:i w:val="0"/>
                <w:lang w:val="en-US"/>
              </w:rPr>
              <w:t xml:space="preserve">'' SNCO, located at the following address: 10 </w:t>
            </w:r>
            <w:proofErr w:type="spellStart"/>
            <w:r w:rsidRPr="006714C0">
              <w:rPr>
                <w:rFonts w:ascii="GHEA Grapalat" w:hAnsi="GHEA Grapalat"/>
                <w:i w:val="0"/>
                <w:lang w:val="en-US"/>
              </w:rPr>
              <w:t>Zakian</w:t>
            </w:r>
            <w:proofErr w:type="spellEnd"/>
            <w:r w:rsidRPr="006714C0">
              <w:rPr>
                <w:rFonts w:ascii="GHEA Grapalat" w:hAnsi="GHEA Grapalat"/>
                <w:i w:val="0"/>
                <w:lang w:val="en-US"/>
              </w:rPr>
              <w:t xml:space="preserve"> Street, Yerevan, Armenia, gives notice for a price quotation</w:t>
            </w:r>
          </w:p>
        </w:tc>
      </w:tr>
    </w:tbl>
    <w:p w:rsidR="00E13CD0" w:rsidRPr="00F75900" w:rsidRDefault="00E13CD0" w:rsidP="00E13CD0">
      <w:pPr>
        <w:pStyle w:val="BodyTextIndent"/>
        <w:spacing w:line="240" w:lineRule="auto"/>
        <w:ind w:firstLine="0"/>
        <w:rPr>
          <w:rFonts w:ascii="GHEA Grapalat" w:hAnsi="GHEA Grapalat"/>
          <w:i w:val="0"/>
          <w:lang w:val="en-US"/>
        </w:rPr>
      </w:pPr>
      <w:r w:rsidRPr="006714C0">
        <w:rPr>
          <w:rFonts w:ascii="GHEA Grapalat" w:hAnsi="GHEA Grapalat"/>
          <w:i w:val="0"/>
          <w:lang w:val="en-US"/>
        </w:rPr>
        <w:t>which shall be carried out in one stage.</w:t>
      </w:r>
    </w:p>
    <w:p w:rsidR="00E13CD0" w:rsidRPr="00C66190" w:rsidRDefault="00E13CD0" w:rsidP="00FA0EA3">
      <w:pPr>
        <w:pStyle w:val="HTMLPreformatted"/>
        <w:shd w:val="clear" w:color="auto" w:fill="F8F9FA"/>
        <w:rPr>
          <w:rFonts w:ascii="GHEA Grapalat" w:hAnsi="GHEA Grapalat"/>
          <w:i/>
        </w:rPr>
      </w:pPr>
      <w:r w:rsidRPr="00C66190">
        <w:rPr>
          <w:rFonts w:ascii="GHEA Grapalat" w:hAnsi="GHEA Grapalat"/>
          <w:i/>
        </w:rPr>
        <w:t xml:space="preserve">The bidder selected based on the results of the price quotation will be proposed, in a prescribed manner, to conclude a contract </w:t>
      </w:r>
      <w:r w:rsidR="00C66190" w:rsidRPr="006714C0">
        <w:rPr>
          <w:rFonts w:ascii="GHEA Grapalat" w:hAnsi="GHEA Grapalat"/>
          <w:i/>
        </w:rPr>
        <w:t xml:space="preserve">for </w:t>
      </w:r>
      <w:r w:rsidR="00C66190" w:rsidRPr="00C66190">
        <w:rPr>
          <w:rFonts w:ascii="GHEA Grapalat" w:hAnsi="GHEA Grapalat"/>
          <w:i/>
        </w:rPr>
        <w:t xml:space="preserve">provision of </w:t>
      </w:r>
      <w:proofErr w:type="gramStart"/>
      <w:r w:rsidR="00C66190" w:rsidRPr="00F75900">
        <w:rPr>
          <w:rFonts w:ascii="GHEA Grapalat" w:hAnsi="GHEA Grapalat"/>
          <w:i/>
        </w:rPr>
        <w:t>repair</w:t>
      </w:r>
      <w:r w:rsidR="00C66190">
        <w:rPr>
          <w:rFonts w:ascii="GHEA Grapalat" w:hAnsi="GHEA Grapalat"/>
          <w:i/>
        </w:rPr>
        <w:t xml:space="preserve"> </w:t>
      </w:r>
      <w:r w:rsidR="00C66190" w:rsidRPr="00F75900">
        <w:rPr>
          <w:rFonts w:ascii="GHEA Grapalat" w:hAnsi="GHEA Grapalat"/>
          <w:i/>
        </w:rPr>
        <w:t xml:space="preserve"> and</w:t>
      </w:r>
      <w:proofErr w:type="gramEnd"/>
      <w:r w:rsidR="00C66190">
        <w:rPr>
          <w:rFonts w:ascii="GHEA Grapalat" w:hAnsi="GHEA Grapalat"/>
          <w:i/>
        </w:rPr>
        <w:t xml:space="preserve"> </w:t>
      </w:r>
      <w:r w:rsidR="00C66190" w:rsidRPr="00830267">
        <w:rPr>
          <w:rFonts w:ascii="GHEA Grapalat" w:hAnsi="GHEA Grapalat"/>
          <w:i/>
        </w:rPr>
        <w:t>maintenance of electrical appliances located in buildings</w:t>
      </w:r>
      <w:r w:rsidR="00C66190" w:rsidRPr="006714C0">
        <w:rPr>
          <w:rFonts w:ascii="GHEA Grapalat" w:hAnsi="GHEA Grapalat"/>
          <w:i/>
        </w:rPr>
        <w:t xml:space="preserve"> </w:t>
      </w:r>
      <w:r w:rsidR="00C66190" w:rsidRPr="00C66190">
        <w:rPr>
          <w:rFonts w:ascii="GHEA Grapalat" w:hAnsi="GHEA Grapalat"/>
          <w:i/>
        </w:rPr>
        <w:t>(</w:t>
      </w:r>
      <w:r w:rsidRPr="006714C0">
        <w:rPr>
          <w:rFonts w:ascii="GHEA Grapalat" w:hAnsi="GHEA Grapalat"/>
          <w:i/>
        </w:rPr>
        <w:t xml:space="preserve">hereinafter referred to as "the contract").                         </w:t>
      </w:r>
    </w:p>
    <w:p w:rsidR="00E13CD0" w:rsidRPr="006714C0" w:rsidRDefault="00E13CD0" w:rsidP="00E13CD0">
      <w:pPr>
        <w:pStyle w:val="BodyTextIndent"/>
        <w:spacing w:line="240" w:lineRule="auto"/>
        <w:ind w:firstLine="0"/>
        <w:rPr>
          <w:rFonts w:ascii="GHEA Grapalat" w:hAnsi="GHEA Grapalat"/>
          <w:i w:val="0"/>
          <w:lang w:val="en-US"/>
        </w:rPr>
      </w:pPr>
      <w:r w:rsidRPr="006714C0">
        <w:rPr>
          <w:rFonts w:ascii="GHEA Grapalat" w:hAnsi="GHEA Grapalat"/>
          <w:i w:val="0"/>
          <w:lang w:val="en-US"/>
        </w:rPr>
        <w:t xml:space="preserve">Pursuant to Article 7 of the Law of the Republic of Armenia "On procurement", any person, irrespective of the fact of being a foreign natural person, an </w:t>
      </w:r>
      <w:proofErr w:type="spellStart"/>
      <w:r w:rsidRPr="006714C0">
        <w:rPr>
          <w:rFonts w:ascii="GHEA Grapalat" w:hAnsi="GHEA Grapalat"/>
          <w:i w:val="0"/>
          <w:lang w:val="en-US"/>
        </w:rPr>
        <w:t>organisation</w:t>
      </w:r>
      <w:proofErr w:type="spellEnd"/>
      <w:r w:rsidRPr="006714C0">
        <w:rPr>
          <w:rFonts w:ascii="GHEA Grapalat" w:hAnsi="GHEA Grapalat"/>
          <w:i w:val="0"/>
          <w:lang w:val="en-US"/>
        </w:rPr>
        <w:t xml:space="preserve"> or a stateless person, shall have equal right to participate in this price quotation.</w:t>
      </w:r>
    </w:p>
    <w:p w:rsidR="00E13CD0" w:rsidRPr="00FD5509" w:rsidRDefault="00E13CD0" w:rsidP="00E13CD0">
      <w:pPr>
        <w:jc w:val="both"/>
        <w:rPr>
          <w:rFonts w:ascii="GHEA Grapalat" w:hAnsi="GHEA Grapalat"/>
          <w:sz w:val="20"/>
          <w:szCs w:val="20"/>
          <w:lang w:val="en-US"/>
        </w:rPr>
      </w:pPr>
      <w:r w:rsidRPr="00FD5509">
        <w:rPr>
          <w:rFonts w:ascii="GHEA Grapalat" w:hAnsi="GHEA Grapalat"/>
          <w:sz w:val="20"/>
          <w:szCs w:val="20"/>
          <w:lang w:val="en-US"/>
        </w:rPr>
        <w:t xml:space="preserve">The qualification criteria for the </w:t>
      </w:r>
      <w:proofErr w:type="gramStart"/>
      <w:r w:rsidRPr="00FD5509">
        <w:rPr>
          <w:rFonts w:ascii="GHEA Grapalat" w:hAnsi="GHEA Grapalat"/>
          <w:sz w:val="20"/>
          <w:szCs w:val="20"/>
          <w:lang w:val="en-US"/>
        </w:rPr>
        <w:t>persons</w:t>
      </w:r>
      <w:proofErr w:type="gramEnd"/>
      <w:r w:rsidRPr="00FD5509">
        <w:rPr>
          <w:rFonts w:ascii="GHEA Grapalat" w:hAnsi="GHEA Grapalat"/>
          <w:sz w:val="20"/>
          <w:szCs w:val="20"/>
          <w:lang w:val="en-US"/>
        </w:rPr>
        <w:t xml:space="preserve"> ineligible to participate in the price quotation, as well as for bidders, and the documents to be submitted for the evaluation of those criteria shall be established by the invitation for this procedure.</w:t>
      </w:r>
    </w:p>
    <w:p w:rsidR="00E13CD0" w:rsidRPr="006714C0" w:rsidRDefault="00E13CD0" w:rsidP="00E13CD0">
      <w:pPr>
        <w:pStyle w:val="BodyTextIndent"/>
        <w:spacing w:line="240" w:lineRule="auto"/>
        <w:ind w:firstLine="0"/>
        <w:rPr>
          <w:rFonts w:ascii="GHEA Grapalat" w:hAnsi="GHEA Grapalat"/>
          <w:i w:val="0"/>
          <w:lang w:val="en-US"/>
        </w:rPr>
      </w:pPr>
      <w:r w:rsidRPr="006714C0">
        <w:rPr>
          <w:rFonts w:ascii="GHEA Grapalat" w:hAnsi="GHEA Grapalat"/>
          <w:i w:val="0"/>
          <w:lang w:val="en-US"/>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E13CD0" w:rsidRPr="006714C0" w:rsidRDefault="00E13CD0" w:rsidP="00E13CD0">
      <w:pPr>
        <w:pStyle w:val="BodyTextIndent"/>
        <w:spacing w:line="240" w:lineRule="auto"/>
        <w:ind w:firstLine="0"/>
        <w:rPr>
          <w:rFonts w:ascii="GHEA Grapalat" w:hAnsi="GHEA Grapalat"/>
          <w:i w:val="0"/>
          <w:lang w:val="en-US"/>
        </w:rPr>
      </w:pPr>
      <w:r w:rsidRPr="006714C0">
        <w:rPr>
          <w:rFonts w:ascii="GHEA Grapalat" w:hAnsi="GHEA Grapalat"/>
          <w:i w:val="0"/>
          <w:lang w:val="en-US"/>
        </w:rPr>
        <w:t xml:space="preserve">For receiving the hard copy of the invitation for the price quotation, it is necessary to apply to the contracting authority by </w:t>
      </w:r>
      <w:r w:rsidRPr="00F75900">
        <w:rPr>
          <w:rFonts w:ascii="GHEA Grapalat" w:hAnsi="GHEA Grapalat"/>
          <w:i w:val="0"/>
          <w:lang w:val="en-US"/>
        </w:rPr>
        <w:t>1</w:t>
      </w:r>
      <w:r w:rsidR="00C66190" w:rsidRPr="00C66190">
        <w:rPr>
          <w:rFonts w:ascii="GHEA Grapalat" w:hAnsi="GHEA Grapalat"/>
          <w:i w:val="0"/>
          <w:lang w:val="en-US"/>
        </w:rPr>
        <w:t>8</w:t>
      </w:r>
      <w:r w:rsidRPr="00F75900">
        <w:rPr>
          <w:rFonts w:ascii="GHEA Grapalat" w:hAnsi="GHEA Grapalat"/>
          <w:i w:val="0"/>
          <w:lang w:val="en-US"/>
        </w:rPr>
        <w:t>.00</w:t>
      </w:r>
      <w:r w:rsidRPr="006714C0">
        <w:rPr>
          <w:rFonts w:ascii="GHEA Grapalat" w:hAnsi="GHEA Grapalat"/>
          <w:i w:val="0"/>
          <w:lang w:val="en-US"/>
        </w:rPr>
        <w:t xml:space="preserve"> o'clock of the </w:t>
      </w:r>
      <w:r>
        <w:rPr>
          <w:rFonts w:ascii="GHEA Grapalat" w:hAnsi="GHEA Grapalat"/>
          <w:i w:val="0"/>
          <w:lang w:val="en-US"/>
        </w:rPr>
        <w:t>6</w:t>
      </w:r>
      <w:r w:rsidRPr="006714C0">
        <w:rPr>
          <w:rFonts w:ascii="GHEA Grapalat" w:hAnsi="GHEA Grapalat"/>
          <w:i w:val="0"/>
          <w:lang w:val="en-US"/>
        </w:rPr>
        <w:t xml:space="preserve"> day from the date of publication of this notice. Moreover, an application in writing must be submitted to the contracting authority </w:t>
      </w:r>
      <w:r w:rsidRPr="006714C0">
        <w:rPr>
          <w:rFonts w:ascii="GHEA Grapalat" w:hAnsi="GHEA Grapalat"/>
          <w:i w:val="0"/>
          <w:spacing w:val="4"/>
          <w:lang w:val="en-US"/>
        </w:rPr>
        <w:t>for receiving the hard copy of the invitation. The</w:t>
      </w:r>
      <w:r w:rsidRPr="006714C0">
        <w:rPr>
          <w:rFonts w:ascii="Courier New" w:hAnsi="Courier New" w:cs="Courier New"/>
          <w:i w:val="0"/>
          <w:spacing w:val="4"/>
          <w:lang w:val="en-US"/>
        </w:rPr>
        <w:t> </w:t>
      </w:r>
      <w:r w:rsidRPr="006714C0">
        <w:rPr>
          <w:rFonts w:ascii="GHEA Grapalat" w:hAnsi="GHEA Grapalat"/>
          <w:i w:val="0"/>
          <w:spacing w:val="4"/>
          <w:lang w:val="en-US"/>
        </w:rPr>
        <w:t xml:space="preserve">contracting authority shall ensure the free of charge provision of the hard copy of the </w:t>
      </w:r>
      <w:proofErr w:type="gramStart"/>
      <w:r w:rsidRPr="006714C0">
        <w:rPr>
          <w:rFonts w:ascii="GHEA Grapalat" w:hAnsi="GHEA Grapalat"/>
          <w:i w:val="0"/>
          <w:spacing w:val="4"/>
          <w:lang w:val="en-US"/>
        </w:rPr>
        <w:t>invitation  on</w:t>
      </w:r>
      <w:proofErr w:type="gramEnd"/>
      <w:r w:rsidRPr="006714C0">
        <w:rPr>
          <w:rFonts w:ascii="GHEA Grapalat" w:hAnsi="GHEA Grapalat"/>
          <w:i w:val="0"/>
          <w:spacing w:val="4"/>
          <w:lang w:val="en-US"/>
        </w:rPr>
        <w:t xml:space="preserve"> the first working day following the receipt of such request. </w:t>
      </w:r>
    </w:p>
    <w:p w:rsidR="00E13CD0" w:rsidRPr="006714C0" w:rsidRDefault="00E13CD0" w:rsidP="00E13CD0">
      <w:pPr>
        <w:pStyle w:val="BodyTextIndent"/>
        <w:spacing w:line="240" w:lineRule="auto"/>
        <w:ind w:firstLine="0"/>
        <w:rPr>
          <w:rFonts w:ascii="GHEA Grapalat" w:hAnsi="GHEA Grapalat"/>
          <w:i w:val="0"/>
          <w:lang w:val="en-US"/>
        </w:rPr>
      </w:pPr>
      <w:r w:rsidRPr="006714C0">
        <w:rPr>
          <w:rFonts w:ascii="GHEA Grapalat" w:hAnsi="GHEA Grapalat"/>
          <w:i w:val="0"/>
          <w:lang w:val="en-US"/>
        </w:rPr>
        <w:t>In case of a request to provide the invitation electronically, the contracting authority shall ensure the free of charge provision of the invitation electronically within the</w:t>
      </w:r>
      <w:r w:rsidRPr="006714C0">
        <w:rPr>
          <w:rFonts w:ascii="Courier New" w:hAnsi="Courier New" w:cs="Courier New"/>
          <w:i w:val="0"/>
          <w:lang w:val="en-US"/>
        </w:rPr>
        <w:t> </w:t>
      </w:r>
      <w:r w:rsidRPr="006714C0">
        <w:rPr>
          <w:rFonts w:ascii="GHEA Grapalat" w:hAnsi="GHEA Grapalat"/>
          <w:i w:val="0"/>
          <w:lang w:val="en-US"/>
        </w:rPr>
        <w:t xml:space="preserve">working day following the date of receipt of the application. </w:t>
      </w:r>
    </w:p>
    <w:p w:rsidR="00E13CD0" w:rsidRPr="006714C0" w:rsidRDefault="00E13CD0" w:rsidP="00E13CD0">
      <w:pPr>
        <w:pStyle w:val="BodyTextIndent"/>
        <w:spacing w:line="240" w:lineRule="auto"/>
        <w:ind w:firstLine="0"/>
        <w:rPr>
          <w:rFonts w:ascii="GHEA Grapalat" w:hAnsi="GHEA Grapalat"/>
          <w:i w:val="0"/>
          <w:lang w:val="en-US"/>
        </w:rPr>
      </w:pPr>
      <w:r w:rsidRPr="006714C0">
        <w:rPr>
          <w:rFonts w:ascii="GHEA Grapalat" w:hAnsi="GHEA Grapalat"/>
          <w:i w:val="0"/>
          <w:lang w:val="en-US"/>
        </w:rPr>
        <w:t xml:space="preserve">Failure to receive the invitation shall not limit the bidder's right to participate in this procedure. </w:t>
      </w:r>
    </w:p>
    <w:p w:rsidR="00E13CD0" w:rsidRPr="006714C0" w:rsidRDefault="00E13CD0" w:rsidP="00E13CD0">
      <w:pPr>
        <w:pStyle w:val="BodyTextIndent"/>
        <w:spacing w:line="240" w:lineRule="auto"/>
        <w:ind w:firstLine="0"/>
        <w:rPr>
          <w:rFonts w:ascii="GHEA Grapalat" w:hAnsi="GHEA Grapalat"/>
          <w:i w:val="0"/>
          <w:lang w:val="en-US"/>
        </w:rPr>
      </w:pPr>
      <w:r w:rsidRPr="006714C0">
        <w:rPr>
          <w:rFonts w:ascii="GHEA Grapalat" w:hAnsi="GHEA Grapalat"/>
          <w:i w:val="0"/>
          <w:lang w:val="en-US"/>
        </w:rPr>
        <w:t xml:space="preserve">The bids for the price quotation must be submitted to the following address: 10 </w:t>
      </w:r>
      <w:proofErr w:type="spellStart"/>
      <w:r w:rsidRPr="006714C0">
        <w:rPr>
          <w:rFonts w:ascii="GHEA Grapalat" w:hAnsi="GHEA Grapalat"/>
          <w:i w:val="0"/>
          <w:lang w:val="en-US"/>
        </w:rPr>
        <w:t>Zakian</w:t>
      </w:r>
      <w:proofErr w:type="spellEnd"/>
      <w:r w:rsidRPr="006714C0">
        <w:rPr>
          <w:rFonts w:ascii="GHEA Grapalat" w:hAnsi="GHEA Grapalat"/>
          <w:i w:val="0"/>
          <w:lang w:val="en-US"/>
        </w:rPr>
        <w:t xml:space="preserve"> Street, Yerevan, </w:t>
      </w:r>
      <w:proofErr w:type="gramStart"/>
      <w:r w:rsidRPr="006714C0">
        <w:rPr>
          <w:rFonts w:ascii="GHEA Grapalat" w:hAnsi="GHEA Grapalat"/>
          <w:i w:val="0"/>
          <w:lang w:val="en-US"/>
        </w:rPr>
        <w:t xml:space="preserve">Armenia </w:t>
      </w:r>
      <w:r w:rsidRPr="00F75900">
        <w:rPr>
          <w:rFonts w:ascii="GHEA Grapalat" w:hAnsi="GHEA Grapalat"/>
          <w:i w:val="0"/>
          <w:lang w:val="en-US"/>
        </w:rPr>
        <w:t>,</w:t>
      </w:r>
      <w:r w:rsidRPr="006714C0">
        <w:rPr>
          <w:rFonts w:ascii="GHEA Grapalat" w:hAnsi="GHEA Grapalat"/>
          <w:i w:val="0"/>
          <w:lang w:val="en-US"/>
        </w:rPr>
        <w:t>in</w:t>
      </w:r>
      <w:proofErr w:type="gramEnd"/>
      <w:r w:rsidRPr="006714C0">
        <w:rPr>
          <w:rFonts w:ascii="GHEA Grapalat" w:hAnsi="GHEA Grapalat"/>
          <w:i w:val="0"/>
          <w:lang w:val="en-US"/>
        </w:rPr>
        <w:t xml:space="preserve"> hard copy, by </w:t>
      </w:r>
      <w:r w:rsidRPr="00F75900">
        <w:rPr>
          <w:rFonts w:ascii="GHEA Grapalat" w:hAnsi="GHEA Grapalat"/>
          <w:i w:val="0"/>
          <w:lang w:val="en-US"/>
        </w:rPr>
        <w:t>1</w:t>
      </w:r>
      <w:r>
        <w:rPr>
          <w:rFonts w:ascii="GHEA Grapalat" w:hAnsi="GHEA Grapalat"/>
          <w:i w:val="0"/>
          <w:lang w:val="en-US"/>
        </w:rPr>
        <w:t>1</w:t>
      </w:r>
      <w:r w:rsidRPr="00F75900">
        <w:rPr>
          <w:rFonts w:ascii="GHEA Grapalat" w:hAnsi="GHEA Grapalat"/>
          <w:i w:val="0"/>
          <w:lang w:val="en-US"/>
        </w:rPr>
        <w:t>.00</w:t>
      </w:r>
      <w:r w:rsidRPr="006714C0">
        <w:rPr>
          <w:rFonts w:ascii="GHEA Grapalat" w:hAnsi="GHEA Grapalat"/>
          <w:i w:val="0"/>
          <w:lang w:val="en-US"/>
        </w:rPr>
        <w:t xml:space="preserve"> o'clock of the </w:t>
      </w:r>
      <w:r>
        <w:rPr>
          <w:rFonts w:ascii="GHEA Grapalat" w:hAnsi="GHEA Grapalat"/>
          <w:i w:val="0"/>
          <w:lang w:val="hy-AM"/>
        </w:rPr>
        <w:t>7</w:t>
      </w:r>
      <w:r w:rsidRPr="006714C0">
        <w:rPr>
          <w:rFonts w:ascii="GHEA Grapalat" w:hAnsi="GHEA Grapalat"/>
          <w:i w:val="0"/>
          <w:lang w:val="en-US"/>
        </w:rPr>
        <w:t xml:space="preserve"> day from the date of publication of this notice.  The bids may, in addition to Armenian, also be submitted in English or Russian. </w:t>
      </w:r>
    </w:p>
    <w:p w:rsidR="00E13CD0" w:rsidRPr="006714C0" w:rsidRDefault="00E13CD0" w:rsidP="00E13CD0">
      <w:pPr>
        <w:pStyle w:val="BodyTextIndent"/>
        <w:spacing w:line="240" w:lineRule="auto"/>
        <w:ind w:firstLine="0"/>
        <w:rPr>
          <w:rFonts w:ascii="GHEA Grapalat" w:hAnsi="GHEA Grapalat"/>
          <w:i w:val="0"/>
          <w:lang w:val="en-US"/>
        </w:rPr>
      </w:pPr>
      <w:r w:rsidRPr="006714C0">
        <w:rPr>
          <w:rFonts w:ascii="GHEA Grapalat" w:hAnsi="GHEA Grapalat"/>
          <w:i w:val="0"/>
          <w:lang w:val="en-US"/>
        </w:rPr>
        <w:t xml:space="preserve">The bid opening will take place at the following address: 10 </w:t>
      </w:r>
      <w:proofErr w:type="spellStart"/>
      <w:r w:rsidRPr="006714C0">
        <w:rPr>
          <w:rFonts w:ascii="GHEA Grapalat" w:hAnsi="GHEA Grapalat"/>
          <w:i w:val="0"/>
          <w:lang w:val="en-US"/>
        </w:rPr>
        <w:t>Zakia</w:t>
      </w:r>
      <w:r>
        <w:rPr>
          <w:rFonts w:ascii="GHEA Grapalat" w:hAnsi="GHEA Grapalat"/>
          <w:i w:val="0"/>
          <w:lang w:val="en-US"/>
        </w:rPr>
        <w:t>n</w:t>
      </w:r>
      <w:proofErr w:type="spellEnd"/>
      <w:r>
        <w:rPr>
          <w:rFonts w:ascii="GHEA Grapalat" w:hAnsi="GHEA Grapalat"/>
          <w:i w:val="0"/>
          <w:lang w:val="en-US"/>
        </w:rPr>
        <w:t xml:space="preserve"> Street, Yerevan, Armenia, on </w:t>
      </w:r>
      <w:r w:rsidRPr="00F75900">
        <w:rPr>
          <w:rFonts w:ascii="GHEA Grapalat" w:hAnsi="GHEA Grapalat"/>
          <w:i w:val="0"/>
          <w:lang w:val="en-US"/>
        </w:rPr>
        <w:t xml:space="preserve">'' </w:t>
      </w:r>
      <w:r w:rsidR="00586B21" w:rsidRPr="00586B21">
        <w:rPr>
          <w:rFonts w:ascii="GHEA Grapalat" w:hAnsi="GHEA Grapalat"/>
          <w:i w:val="0"/>
          <w:lang w:val="en-US"/>
        </w:rPr>
        <w:t>28</w:t>
      </w:r>
      <w:r w:rsidRPr="00F75900">
        <w:rPr>
          <w:rFonts w:ascii="GHEA Grapalat" w:hAnsi="GHEA Grapalat"/>
          <w:i w:val="0"/>
          <w:lang w:val="en-US"/>
        </w:rPr>
        <w:t xml:space="preserve">' </w:t>
      </w:r>
      <w:r w:rsidRPr="006714C0">
        <w:rPr>
          <w:rFonts w:ascii="GHEA Grapalat" w:hAnsi="GHEA Grapalat"/>
          <w:i w:val="0"/>
          <w:lang w:val="en-US"/>
        </w:rPr>
        <w:t>"</w:t>
      </w:r>
      <w:r w:rsidR="002B4E81">
        <w:rPr>
          <w:rFonts w:ascii="GHEA Grapalat" w:hAnsi="GHEA Grapalat"/>
          <w:i w:val="0"/>
          <w:lang w:val="en-US"/>
        </w:rPr>
        <w:t>February</w:t>
      </w:r>
      <w:r w:rsidRPr="006714C0">
        <w:rPr>
          <w:rFonts w:ascii="GHEA Grapalat" w:hAnsi="GHEA Grapalat"/>
          <w:i w:val="0"/>
          <w:lang w:val="en-US"/>
        </w:rPr>
        <w:t>" "</w:t>
      </w:r>
      <w:r w:rsidR="00343755">
        <w:rPr>
          <w:rFonts w:ascii="GHEA Grapalat" w:hAnsi="GHEA Grapalat"/>
          <w:i w:val="0"/>
          <w:lang w:val="en-US"/>
        </w:rPr>
        <w:t>2022</w:t>
      </w:r>
      <w:r w:rsidRPr="006714C0">
        <w:rPr>
          <w:rFonts w:ascii="GHEA Grapalat" w:hAnsi="GHEA Grapalat"/>
          <w:i w:val="0"/>
          <w:lang w:val="en-US"/>
        </w:rPr>
        <w:t>", at</w:t>
      </w:r>
      <w:r w:rsidRPr="00F75900">
        <w:rPr>
          <w:rFonts w:ascii="GHEA Grapalat" w:hAnsi="GHEA Grapalat"/>
          <w:i w:val="0"/>
          <w:lang w:val="en-US"/>
        </w:rPr>
        <w:t xml:space="preserve"> 1</w:t>
      </w:r>
      <w:r>
        <w:rPr>
          <w:rFonts w:ascii="GHEA Grapalat" w:hAnsi="GHEA Grapalat"/>
          <w:i w:val="0"/>
          <w:lang w:val="en-US"/>
        </w:rPr>
        <w:t>1</w:t>
      </w:r>
      <w:r w:rsidRPr="00F75900">
        <w:rPr>
          <w:rFonts w:ascii="GHEA Grapalat" w:hAnsi="GHEA Grapalat"/>
          <w:i w:val="0"/>
          <w:lang w:val="en-US"/>
        </w:rPr>
        <w:t xml:space="preserve">.00 </w:t>
      </w:r>
      <w:r w:rsidRPr="006714C0">
        <w:rPr>
          <w:rFonts w:ascii="GHEA Grapalat" w:hAnsi="GHEA Grapalat"/>
          <w:i w:val="0"/>
          <w:lang w:val="en-US"/>
        </w:rPr>
        <w:t>o'clock.</w:t>
      </w:r>
    </w:p>
    <w:p w:rsidR="00E13CD0" w:rsidRPr="006714C0" w:rsidRDefault="00E13CD0" w:rsidP="00E13CD0">
      <w:pPr>
        <w:pStyle w:val="BodyTextIndent"/>
        <w:spacing w:line="240" w:lineRule="auto"/>
        <w:ind w:firstLine="0"/>
        <w:rPr>
          <w:rFonts w:ascii="GHEA Grapalat" w:hAnsi="GHEA Grapalat"/>
          <w:i w:val="0"/>
          <w:lang w:val="en-US"/>
        </w:rPr>
      </w:pPr>
      <w:r w:rsidRPr="006714C0">
        <w:rPr>
          <w:rFonts w:ascii="GHEA Grapalat" w:hAnsi="GHEA Grapalat"/>
          <w:i w:val="0"/>
          <w:lang w:val="en-US"/>
        </w:rPr>
        <w:t xml:space="preserve">The appeals concerning this procedure must </w:t>
      </w:r>
      <w:proofErr w:type="spellStart"/>
      <w:r w:rsidRPr="006714C0">
        <w:rPr>
          <w:rFonts w:ascii="GHEA Grapalat" w:hAnsi="GHEA Grapalat"/>
          <w:i w:val="0"/>
          <w:lang w:val="en-US"/>
        </w:rPr>
        <w:t>by</w:t>
      </w:r>
      <w:proofErr w:type="spellEnd"/>
      <w:r w:rsidRPr="006714C0">
        <w:rPr>
          <w:rFonts w:ascii="GHEA Grapalat" w:hAnsi="GHEA Grapalat"/>
          <w:i w:val="0"/>
          <w:lang w:val="en-US"/>
        </w:rPr>
        <w:t xml:space="preserve"> filed to the Procurement Appeals Board, to the following address: </w:t>
      </w:r>
      <w:proofErr w:type="spellStart"/>
      <w:r w:rsidRPr="006714C0">
        <w:rPr>
          <w:rFonts w:ascii="GHEA Grapalat" w:hAnsi="GHEA Grapalat"/>
          <w:i w:val="0"/>
          <w:lang w:val="en-US"/>
        </w:rPr>
        <w:t>Melik-Adamyan</w:t>
      </w:r>
      <w:proofErr w:type="spellEnd"/>
      <w:r w:rsidRPr="006714C0">
        <w:rPr>
          <w:rFonts w:ascii="GHEA Grapalat" w:hAnsi="GHEA Grapalat"/>
          <w:i w:val="0"/>
          <w:lang w:val="en-US"/>
        </w:rPr>
        <w:t xml:space="preserve"> St. 1., Yerevan. The appealing shall be carried out as prescribed by the invitation for this price quotation. For filing the</w:t>
      </w:r>
      <w:r w:rsidRPr="006714C0">
        <w:rPr>
          <w:rFonts w:ascii="Courier New" w:hAnsi="Courier New" w:cs="Courier New"/>
          <w:i w:val="0"/>
          <w:lang w:val="en-US"/>
        </w:rPr>
        <w:t> </w:t>
      </w:r>
      <w:r w:rsidRPr="006714C0">
        <w:rPr>
          <w:rFonts w:ascii="GHEA Grapalat" w:hAnsi="GHEA Grapalat"/>
          <w:i w:val="0"/>
          <w:lang w:val="en-US"/>
        </w:rPr>
        <w:t>appeal, a fee shall be required in the amount of AMD 30 000 (thirty thousand), which must be transferred to the treasury account 900008000482 opened in the</w:t>
      </w:r>
      <w:r w:rsidRPr="006714C0">
        <w:rPr>
          <w:rFonts w:ascii="Courier New" w:hAnsi="Courier New" w:cs="Courier New"/>
          <w:i w:val="0"/>
          <w:lang w:val="en-US"/>
        </w:rPr>
        <w:t> </w:t>
      </w:r>
      <w:r w:rsidRPr="006714C0">
        <w:rPr>
          <w:rFonts w:ascii="GHEA Grapalat" w:hAnsi="GHEA Grapalat"/>
          <w:i w:val="0"/>
          <w:lang w:val="en-US"/>
        </w:rPr>
        <w:t xml:space="preserve">name of the Ministry of Finance of the Republic of Armenia. </w:t>
      </w:r>
    </w:p>
    <w:p w:rsidR="00E13CD0" w:rsidRPr="006714C0" w:rsidRDefault="00E13CD0" w:rsidP="00E13CD0">
      <w:pPr>
        <w:pStyle w:val="BodyTextIndent"/>
        <w:spacing w:line="240" w:lineRule="auto"/>
        <w:ind w:firstLine="0"/>
        <w:rPr>
          <w:rFonts w:ascii="GHEA Grapalat" w:hAnsi="GHEA Grapalat"/>
          <w:i w:val="0"/>
          <w:lang w:val="en-US"/>
        </w:rPr>
      </w:pPr>
      <w:r w:rsidRPr="006714C0">
        <w:rPr>
          <w:rFonts w:ascii="GHEA Grapalat" w:hAnsi="GHEA Grapalat"/>
          <w:i w:val="0"/>
          <w:lang w:val="en-US"/>
        </w:rPr>
        <w:t xml:space="preserve">For receiving additional information concerning this notice, you may apply to </w:t>
      </w:r>
      <w:r>
        <w:rPr>
          <w:rFonts w:ascii="GHEA Grapalat" w:hAnsi="GHEA Grapalat"/>
          <w:i w:val="0"/>
          <w:lang w:val="en-US"/>
        </w:rPr>
        <w:t xml:space="preserve">Armine </w:t>
      </w:r>
      <w:proofErr w:type="spellStart"/>
      <w:r>
        <w:rPr>
          <w:rFonts w:ascii="GHEA Grapalat" w:hAnsi="GHEA Grapalat"/>
          <w:i w:val="0"/>
          <w:lang w:val="en-US"/>
        </w:rPr>
        <w:t>Mirumyan</w:t>
      </w:r>
      <w:proofErr w:type="spellEnd"/>
      <w:r w:rsidRPr="006714C0">
        <w:rPr>
          <w:rFonts w:ascii="GHEA Grapalat" w:hAnsi="GHEA Grapalat"/>
          <w:i w:val="0"/>
          <w:lang w:val="en-US"/>
        </w:rPr>
        <w:t>, Secretary of the Evaluation Commission</w:t>
      </w:r>
    </w:p>
    <w:p w:rsidR="00E13CD0" w:rsidRPr="00F75900" w:rsidRDefault="00E13CD0" w:rsidP="00E13CD0">
      <w:pPr>
        <w:pStyle w:val="BodyTextIndent"/>
        <w:spacing w:line="240" w:lineRule="auto"/>
        <w:ind w:firstLine="0"/>
        <w:rPr>
          <w:rFonts w:ascii="GHEA Grapalat" w:hAnsi="GHEA Grapalat"/>
          <w:i w:val="0"/>
          <w:u w:val="single"/>
          <w:lang w:val="en-US"/>
        </w:rPr>
      </w:pPr>
      <w:r w:rsidRPr="006714C0">
        <w:rPr>
          <w:rFonts w:ascii="GHEA Grapalat" w:hAnsi="GHEA Grapalat"/>
          <w:i w:val="0"/>
          <w:lang w:val="en-US"/>
        </w:rPr>
        <w:t xml:space="preserve">Telephone </w:t>
      </w:r>
      <w:r w:rsidRPr="00F75900">
        <w:rPr>
          <w:rFonts w:ascii="GHEA Grapalat" w:hAnsi="GHEA Grapalat"/>
          <w:i w:val="0"/>
          <w:lang w:val="en-US"/>
        </w:rPr>
        <w:t>(37410)540734</w:t>
      </w:r>
    </w:p>
    <w:p w:rsidR="00E13CD0" w:rsidRPr="00F75900" w:rsidRDefault="00E13CD0" w:rsidP="00E13CD0">
      <w:pPr>
        <w:pStyle w:val="BodyTextIndent"/>
        <w:spacing w:line="240" w:lineRule="auto"/>
        <w:ind w:firstLine="0"/>
        <w:rPr>
          <w:rFonts w:ascii="GHEA Grapalat" w:hAnsi="GHEA Grapalat"/>
          <w:i w:val="0"/>
          <w:u w:val="single"/>
          <w:lang w:val="en-US"/>
        </w:rPr>
      </w:pPr>
      <w:r w:rsidRPr="006714C0">
        <w:rPr>
          <w:rFonts w:ascii="GHEA Grapalat" w:hAnsi="GHEA Grapalat"/>
          <w:i w:val="0"/>
          <w:lang w:val="en-US"/>
        </w:rPr>
        <w:t xml:space="preserve">E-mail: </w:t>
      </w:r>
      <w:hyperlink r:id="rId9" w:history="1">
        <w:r w:rsidRPr="00F75900">
          <w:rPr>
            <w:rStyle w:val="Hyperlink"/>
            <w:rFonts w:ascii="GHEA Grapalat" w:hAnsi="GHEA Grapalat"/>
            <w:i w:val="0"/>
            <w:lang w:val="en-US"/>
          </w:rPr>
          <w:t>petguyq.poak@mail.ru</w:t>
        </w:r>
      </w:hyperlink>
    </w:p>
    <w:p w:rsidR="00E13CD0" w:rsidRPr="006714C0" w:rsidRDefault="00E13CD0" w:rsidP="00E13CD0">
      <w:pPr>
        <w:pStyle w:val="BodyTextIndent"/>
        <w:spacing w:line="240" w:lineRule="auto"/>
        <w:ind w:firstLine="0"/>
        <w:jc w:val="left"/>
        <w:rPr>
          <w:rFonts w:ascii="GHEA Grapalat" w:hAnsi="GHEA Grapalat" w:cs="Sylfaen"/>
          <w:i w:val="0"/>
          <w:lang w:val="en-US"/>
        </w:rPr>
      </w:pPr>
      <w:r w:rsidRPr="006714C0">
        <w:rPr>
          <w:rFonts w:ascii="GHEA Grapalat" w:hAnsi="GHEA Grapalat"/>
          <w:i w:val="0"/>
          <w:lang w:val="en-US"/>
        </w:rPr>
        <w:t xml:space="preserve">Contracting authority '' Property evaluation and auction </w:t>
      </w:r>
      <w:proofErr w:type="spellStart"/>
      <w:r w:rsidRPr="006714C0">
        <w:rPr>
          <w:rFonts w:ascii="GHEA Grapalat" w:hAnsi="GHEA Grapalat"/>
          <w:i w:val="0"/>
          <w:lang w:val="en-US"/>
        </w:rPr>
        <w:t>centre</w:t>
      </w:r>
      <w:proofErr w:type="spellEnd"/>
      <w:r w:rsidRPr="006714C0">
        <w:rPr>
          <w:rFonts w:ascii="GHEA Grapalat" w:hAnsi="GHEA Grapalat"/>
          <w:i w:val="0"/>
          <w:lang w:val="en-US"/>
        </w:rPr>
        <w:t>'' SNCO</w:t>
      </w:r>
    </w:p>
    <w:p w:rsidR="00E13CD0" w:rsidRDefault="00E13CD0" w:rsidP="00D12E3B">
      <w:pPr>
        <w:pStyle w:val="BodyText"/>
        <w:widowControl w:val="0"/>
        <w:spacing w:after="160"/>
        <w:ind w:firstLine="567"/>
        <w:jc w:val="right"/>
        <w:rPr>
          <w:rFonts w:ascii="GHEA Grapalat" w:hAnsi="GHEA Grapalat"/>
          <w:i/>
          <w:lang w:val="en-US"/>
        </w:rPr>
      </w:pPr>
    </w:p>
    <w:p w:rsidR="00E13CD0" w:rsidRDefault="00E13CD0" w:rsidP="00D12E3B">
      <w:pPr>
        <w:pStyle w:val="BodyText"/>
        <w:widowControl w:val="0"/>
        <w:spacing w:after="160"/>
        <w:ind w:firstLine="567"/>
        <w:jc w:val="right"/>
        <w:rPr>
          <w:rFonts w:ascii="GHEA Grapalat" w:hAnsi="GHEA Grapalat"/>
          <w:i/>
          <w:lang w:val="en-US"/>
        </w:rPr>
      </w:pPr>
    </w:p>
    <w:p w:rsidR="00EC735B" w:rsidRDefault="00EC735B" w:rsidP="00D12E3B">
      <w:pPr>
        <w:pStyle w:val="BodyText"/>
        <w:widowControl w:val="0"/>
        <w:spacing w:after="160"/>
        <w:ind w:firstLine="567"/>
        <w:jc w:val="right"/>
        <w:rPr>
          <w:rFonts w:ascii="GHEA Grapalat" w:hAnsi="GHEA Grapalat"/>
          <w:i/>
          <w:lang w:val="en-US"/>
        </w:rPr>
      </w:pPr>
    </w:p>
    <w:p w:rsidR="00EC735B" w:rsidRDefault="00EC735B" w:rsidP="00D12E3B">
      <w:pPr>
        <w:pStyle w:val="BodyText"/>
        <w:widowControl w:val="0"/>
        <w:spacing w:after="160"/>
        <w:ind w:firstLine="567"/>
        <w:jc w:val="right"/>
        <w:rPr>
          <w:rFonts w:ascii="GHEA Grapalat" w:hAnsi="GHEA Grapalat"/>
          <w:i/>
          <w:lang w:val="en-US"/>
        </w:rPr>
      </w:pPr>
    </w:p>
    <w:p w:rsidR="00FA0EA3" w:rsidRPr="00CB456A" w:rsidRDefault="00FA0EA3" w:rsidP="00D12E3B">
      <w:pPr>
        <w:pStyle w:val="BodyText"/>
        <w:widowControl w:val="0"/>
        <w:spacing w:after="160"/>
        <w:ind w:firstLine="567"/>
        <w:jc w:val="right"/>
        <w:rPr>
          <w:rFonts w:ascii="GHEA Grapalat" w:hAnsi="GHEA Grapalat"/>
          <w:i/>
          <w:lang w:val="en-US"/>
        </w:rPr>
      </w:pPr>
    </w:p>
    <w:p w:rsidR="00D12E3B" w:rsidRPr="009044F1" w:rsidRDefault="00D12E3B" w:rsidP="00D12E3B">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rsidR="00E13CD0" w:rsidRDefault="00D12E3B" w:rsidP="00D12E3B">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E13CD0">
        <w:rPr>
          <w:rFonts w:ascii="GHEA Grapalat" w:hAnsi="GHEA Grapalat"/>
        </w:rPr>
        <w:t>запроса  котировок</w:t>
      </w:r>
      <w:r w:rsidRPr="001B32D9">
        <w:rPr>
          <w:rFonts w:ascii="GHEA Grapalat" w:hAnsi="GHEA Grapalat" w:cs="Sylfaen"/>
          <w:i/>
        </w:rPr>
        <w:br/>
      </w:r>
      <w:r w:rsidRPr="009044F1">
        <w:rPr>
          <w:rFonts w:ascii="GHEA Grapalat" w:hAnsi="GHEA Grapalat"/>
          <w:i/>
        </w:rPr>
        <w:t xml:space="preserve">под кодом </w:t>
      </w:r>
      <w:r w:rsidR="00E13CD0" w:rsidRPr="00E13CD0">
        <w:rPr>
          <w:rFonts w:ascii="GHEA Grapalat" w:hAnsi="GHEA Grapalat"/>
          <w:i/>
        </w:rPr>
        <w:t>«</w:t>
      </w:r>
      <w:r w:rsidR="00E13CD0" w:rsidRPr="00890885">
        <w:rPr>
          <w:rFonts w:ascii="GHEA Grapalat" w:hAnsi="GHEA Grapalat"/>
          <w:i/>
          <w:lang w:val="en-US"/>
        </w:rPr>
        <w:t>GGAK</w:t>
      </w:r>
      <w:r w:rsidR="00E13CD0" w:rsidRPr="00890885">
        <w:rPr>
          <w:rFonts w:ascii="GHEA Grapalat" w:hAnsi="GHEA Grapalat"/>
          <w:i/>
        </w:rPr>
        <w:t>-</w:t>
      </w:r>
      <w:proofErr w:type="spellStart"/>
      <w:r w:rsidR="00E13CD0" w:rsidRPr="00890885">
        <w:rPr>
          <w:rFonts w:ascii="GHEA Grapalat" w:hAnsi="GHEA Grapalat"/>
          <w:i/>
          <w:lang w:val="en-US"/>
        </w:rPr>
        <w:t>GHTsDzB</w:t>
      </w:r>
      <w:proofErr w:type="spellEnd"/>
      <w:r w:rsidR="00E13CD0" w:rsidRPr="00890885">
        <w:rPr>
          <w:rFonts w:ascii="GHEA Grapalat" w:hAnsi="GHEA Grapalat"/>
          <w:i/>
        </w:rPr>
        <w:t>-22/</w:t>
      </w:r>
      <w:r w:rsidR="00C66190">
        <w:rPr>
          <w:rFonts w:ascii="GHEA Grapalat" w:hAnsi="GHEA Grapalat"/>
          <w:i/>
        </w:rPr>
        <w:t>06/SH</w:t>
      </w:r>
      <w:r w:rsidR="00E13CD0" w:rsidRPr="00E13CD0">
        <w:rPr>
          <w:rFonts w:ascii="GHEA Grapalat" w:hAnsi="GHEA Grapalat"/>
          <w:i/>
        </w:rPr>
        <w:t>»</w:t>
      </w:r>
    </w:p>
    <w:p w:rsidR="00D12E3B" w:rsidRPr="009044F1" w:rsidRDefault="00D12E3B" w:rsidP="00D12E3B">
      <w:pPr>
        <w:pStyle w:val="BodyText"/>
        <w:widowControl w:val="0"/>
        <w:spacing w:after="160"/>
        <w:ind w:firstLine="567"/>
        <w:jc w:val="right"/>
        <w:rPr>
          <w:rFonts w:ascii="GHEA Grapalat" w:hAnsi="GHEA Grapalat"/>
          <w:i/>
        </w:rPr>
      </w:pPr>
      <w:r>
        <w:rPr>
          <w:rFonts w:ascii="GHEA Grapalat" w:hAnsi="GHEA Grapalat"/>
          <w:i/>
        </w:rPr>
        <w:t xml:space="preserve">№ </w:t>
      </w:r>
      <w:r w:rsidR="00343755" w:rsidRPr="00AF59D0">
        <w:rPr>
          <w:rFonts w:ascii="GHEA Grapalat" w:hAnsi="GHEA Grapalat"/>
          <w:i/>
        </w:rPr>
        <w:t>1</w:t>
      </w:r>
      <w:r w:rsidRPr="009044F1">
        <w:rPr>
          <w:rFonts w:ascii="GHEA Grapalat" w:hAnsi="GHEA Grapalat"/>
          <w:i/>
        </w:rPr>
        <w:t xml:space="preserve"> от </w:t>
      </w:r>
      <w:r w:rsidR="00E13CD0" w:rsidRPr="00E13CD0">
        <w:rPr>
          <w:rFonts w:ascii="GHEA Grapalat" w:hAnsi="GHEA Grapalat"/>
          <w:i/>
        </w:rPr>
        <w:t xml:space="preserve"> </w:t>
      </w:r>
      <w:r w:rsidR="00C66190">
        <w:rPr>
          <w:rFonts w:ascii="GHEA Grapalat" w:hAnsi="GHEA Grapalat"/>
          <w:i/>
          <w:lang w:val="hy-AM"/>
        </w:rPr>
        <w:t>21</w:t>
      </w:r>
      <w:r w:rsidR="00107472" w:rsidRPr="00107472">
        <w:rPr>
          <w:rFonts w:ascii="GHEA Grapalat" w:hAnsi="GHEA Grapalat"/>
          <w:i/>
        </w:rPr>
        <w:t>.02.</w:t>
      </w:r>
      <w:r w:rsidR="00E13CD0" w:rsidRPr="00E13CD0">
        <w:rPr>
          <w:rFonts w:ascii="GHEA Grapalat" w:hAnsi="GHEA Grapalat"/>
          <w:i/>
        </w:rPr>
        <w:t xml:space="preserve"> </w:t>
      </w:r>
      <w:r w:rsidR="00343755">
        <w:rPr>
          <w:rFonts w:ascii="GHEA Grapalat" w:hAnsi="GHEA Grapalat"/>
          <w:i/>
        </w:rPr>
        <w:t>2022</w:t>
      </w:r>
      <w:r>
        <w:rPr>
          <w:rFonts w:ascii="GHEA Grapalat" w:hAnsi="GHEA Grapalat"/>
          <w:i/>
        </w:rPr>
        <w:t xml:space="preserve"> </w:t>
      </w:r>
      <w:r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096865" w:rsidRPr="003A1EBB" w:rsidRDefault="00E13CD0" w:rsidP="00B46D58">
      <w:pPr>
        <w:pStyle w:val="BodyText"/>
        <w:widowControl w:val="0"/>
        <w:spacing w:after="160"/>
        <w:ind w:right="-7" w:firstLine="567"/>
        <w:jc w:val="center"/>
        <w:rPr>
          <w:rFonts w:ascii="GHEA Grapalat" w:hAnsi="GHEA Grapalat"/>
        </w:rPr>
      </w:pPr>
      <w:r w:rsidRPr="00371ED7">
        <w:rPr>
          <w:rFonts w:ascii="GHEA Grapalat" w:hAnsi="GHEA Grapalat"/>
          <w:i/>
        </w:rPr>
        <w:t>ГНКО «ЦЕНТР АУКЦИОНА И ОЦЕНКИ ИМУЩЕСТВА»</w:t>
      </w: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E13CD0" w:rsidRPr="000A72FE" w:rsidRDefault="00E13CD0" w:rsidP="00E13CD0">
      <w:pPr>
        <w:widowControl w:val="0"/>
        <w:spacing w:after="160"/>
        <w:ind w:firstLine="567"/>
        <w:jc w:val="center"/>
        <w:rPr>
          <w:rFonts w:ascii="GHEA Grapalat" w:hAnsi="GHEA Grapalat"/>
          <w:b/>
        </w:rPr>
      </w:pPr>
      <w:r w:rsidRPr="000A72FE">
        <w:rPr>
          <w:rFonts w:ascii="GHEA Grapalat" w:hAnsi="GHEA Grapalat"/>
          <w:b/>
        </w:rPr>
        <w:t xml:space="preserve">НА ЗАПРОС КОТИРОВОК, ОБЪЯВЛЕННЫЙ С ЦЕЛЬЮ ПРИОБРЕТЕНИЯ </w:t>
      </w:r>
      <w:r w:rsidRPr="00A25976">
        <w:rPr>
          <w:rFonts w:ascii="GHEA Grapalat" w:hAnsi="GHEA Grapalat"/>
          <w:b/>
        </w:rPr>
        <w:t>«</w:t>
      </w:r>
      <w:r w:rsidR="00C66190">
        <w:rPr>
          <w:rFonts w:ascii="GHEA Grapalat" w:hAnsi="GHEA Grapalat"/>
          <w:b/>
        </w:rPr>
        <w:t xml:space="preserve">УСЛУГ ПО </w:t>
      </w:r>
      <w:r w:rsidR="00A52BB3">
        <w:rPr>
          <w:rFonts w:ascii="GHEA Grapalat" w:hAnsi="GHEA Grapalat"/>
          <w:b/>
        </w:rPr>
        <w:t xml:space="preserve">РЕМОНТУ И </w:t>
      </w:r>
      <w:r w:rsidR="00C66190">
        <w:rPr>
          <w:rFonts w:ascii="GHEA Grapalat" w:hAnsi="GHEA Grapalat"/>
          <w:b/>
        </w:rPr>
        <w:t>ОБСЛУЖИВАНИЮ ЭЛЕКТРИЧЕСКИХ ОБОРУДЫВАНИЙ  РАСПОЛОЖЕННЫХ В ЗДАНИЯХ</w:t>
      </w:r>
      <w:r w:rsidRPr="00A25976">
        <w:rPr>
          <w:rFonts w:ascii="GHEA Grapalat" w:hAnsi="GHEA Grapalat"/>
          <w:b/>
        </w:rPr>
        <w:t>»</w:t>
      </w:r>
      <w:r w:rsidRPr="000A72FE">
        <w:rPr>
          <w:rFonts w:ascii="GHEA Grapalat" w:hAnsi="GHEA Grapalat"/>
          <w:b/>
        </w:rPr>
        <w:t xml:space="preserve"> ДЛЯ НУЖД ГНКО «ЦЕНТР АУКЦИОНА И ОЦЕНКИ ИМУЩЕСТВА»</w:t>
      </w:r>
    </w:p>
    <w:p w:rsidR="00096865" w:rsidRPr="009044F1" w:rsidRDefault="00096865" w:rsidP="00B46D58">
      <w:pPr>
        <w:pStyle w:val="BodyText"/>
        <w:widowControl w:val="0"/>
        <w:spacing w:after="160"/>
        <w:ind w:right="-7" w:firstLine="567"/>
        <w:jc w:val="center"/>
        <w:rPr>
          <w:rFonts w:ascii="GHEA Grapalat" w:hAnsi="GHEA Grapalat" w:cs="Sylfaen"/>
        </w:rPr>
      </w:pPr>
    </w:p>
    <w:p w:rsidR="00CE0D95" w:rsidRPr="009044F1" w:rsidRDefault="00CE0D95" w:rsidP="00E13CD0">
      <w:pPr>
        <w:pStyle w:val="BodyText"/>
        <w:widowControl w:val="0"/>
        <w:spacing w:after="160"/>
        <w:ind w:right="-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1A43A4" w:rsidRPr="009044F1" w:rsidRDefault="00096865" w:rsidP="00E13CD0">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2421F6" w:rsidRDefault="002421F6"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160AE4" w:rsidRPr="003A1EBB" w:rsidRDefault="00160AE4" w:rsidP="00B46D58">
      <w:pPr>
        <w:widowControl w:val="0"/>
        <w:spacing w:after="160"/>
        <w:ind w:firstLine="567"/>
        <w:jc w:val="center"/>
        <w:rPr>
          <w:rFonts w:ascii="GHEA Grapalat" w:hAnsi="GHEA Grapalat"/>
        </w:rPr>
      </w:pPr>
    </w:p>
    <w:p w:rsidR="002421F6" w:rsidRPr="000A72FE" w:rsidRDefault="00160AE4" w:rsidP="002421F6">
      <w:pPr>
        <w:widowControl w:val="0"/>
        <w:spacing w:after="160"/>
        <w:jc w:val="center"/>
        <w:rPr>
          <w:rFonts w:ascii="GHEA Grapalat" w:hAnsi="GHEA Grapalat"/>
          <w:b/>
        </w:rPr>
      </w:pPr>
      <w:r w:rsidRPr="009044F1">
        <w:rPr>
          <w:rFonts w:ascii="GHEA Grapalat" w:hAnsi="GHEA Grapalat"/>
          <w:b/>
        </w:rPr>
        <w:t xml:space="preserve">ПРИГЛАШЕНИЯ НА </w:t>
      </w:r>
      <w:r w:rsidR="000D00E7">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r w:rsidR="002421F6" w:rsidRPr="000A72FE">
        <w:rPr>
          <w:rFonts w:ascii="GHEA Grapalat" w:hAnsi="GHEA Grapalat"/>
          <w:b/>
        </w:rPr>
        <w:t xml:space="preserve"> </w:t>
      </w:r>
      <w:r w:rsidR="002B4E81" w:rsidRPr="002B4E81">
        <w:rPr>
          <w:rFonts w:ascii="GHEA Grapalat" w:hAnsi="GHEA Grapalat"/>
          <w:b/>
        </w:rPr>
        <w:t>«</w:t>
      </w:r>
      <w:r w:rsidR="00C66190">
        <w:rPr>
          <w:rFonts w:ascii="GHEA Grapalat" w:hAnsi="GHEA Grapalat"/>
          <w:b/>
        </w:rPr>
        <w:t>УСЛУГ ПО</w:t>
      </w:r>
      <w:r w:rsidR="00A52BB3">
        <w:rPr>
          <w:rFonts w:ascii="GHEA Grapalat" w:hAnsi="GHEA Grapalat"/>
          <w:b/>
        </w:rPr>
        <w:t xml:space="preserve"> РЕМОНТУ И</w:t>
      </w:r>
      <w:r w:rsidR="00C66190">
        <w:rPr>
          <w:rFonts w:ascii="GHEA Grapalat" w:hAnsi="GHEA Grapalat"/>
          <w:b/>
        </w:rPr>
        <w:t xml:space="preserve"> ОБСЛУЖИВАНИЮ ЭЛЕКТРИЧЕСКИХ ОБОРУДЫВАНИЙ  РАСПОЛОЖЕННЫХ В ЗДАНИЯХ</w:t>
      </w:r>
      <w:r w:rsidR="002B4E81" w:rsidRPr="002B4E81">
        <w:rPr>
          <w:rFonts w:ascii="GHEA Grapalat" w:hAnsi="GHEA Grapalat"/>
          <w:b/>
          <w:lang w:val="hy-AM"/>
        </w:rPr>
        <w:t>»</w:t>
      </w:r>
      <w:r w:rsidR="002421F6" w:rsidRPr="000A72FE">
        <w:rPr>
          <w:rFonts w:ascii="GHEA Grapalat" w:hAnsi="GHEA Grapalat"/>
          <w:b/>
        </w:rPr>
        <w:t xml:space="preserve"> ДЛЯ НУЖД ГНКО «ЦЕНТР АУКЦИОНА И ОЦЕНКИ ИМУЩЕСТВА»</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Pr="00E13CD0"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E13CD0" w:rsidRPr="00E13CD0">
        <w:rPr>
          <w:rFonts w:ascii="GHEA Grapalat" w:hAnsi="GHEA Grapalat"/>
          <w:b/>
        </w:rPr>
        <w:t>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3CD0" w:rsidP="00E17B7F">
      <w:pPr>
        <w:widowControl w:val="0"/>
        <w:spacing w:after="160"/>
        <w:ind w:hanging="567"/>
        <w:jc w:val="both"/>
        <w:rPr>
          <w:rFonts w:ascii="GHEA Grapalat" w:hAnsi="GHEA Grapalat"/>
          <w:spacing w:val="-6"/>
        </w:rPr>
      </w:pPr>
      <w:r w:rsidRPr="00E13CD0">
        <w:rPr>
          <w:rFonts w:ascii="GHEA Grapalat" w:hAnsi="GHEA Grapalat"/>
          <w:spacing w:val="-6"/>
        </w:rPr>
        <w:lastRenderedPageBreak/>
        <w:t xml:space="preserve"> </w:t>
      </w:r>
      <w:r w:rsidR="00E17B7F" w:rsidRPr="00E17B7F">
        <w:rPr>
          <w:rFonts w:ascii="GHEA Grapalat" w:hAnsi="GHEA Grapalat"/>
          <w:spacing w:val="-6"/>
        </w:rPr>
        <w:t xml:space="preserve">               </w:t>
      </w:r>
      <w:r w:rsidR="00096865" w:rsidRPr="006D2DF7">
        <w:rPr>
          <w:rFonts w:ascii="GHEA Grapalat" w:hAnsi="GHEA Grapalat"/>
          <w:spacing w:val="-6"/>
        </w:rPr>
        <w:t>Настоящее Приглашение предоставляется в дополнение к объявлению о</w:t>
      </w:r>
      <w:r w:rsidR="001A4D96" w:rsidRPr="001A4D96">
        <w:rPr>
          <w:rFonts w:ascii="GHEA Grapalat" w:hAnsi="GHEA Grapalat"/>
          <w:spacing w:val="-6"/>
        </w:rPr>
        <w:t xml:space="preserve"> запросе котировок</w:t>
      </w:r>
      <w:r w:rsidR="00096865" w:rsidRPr="006D2DF7">
        <w:rPr>
          <w:rFonts w:ascii="GHEA Grapalat" w:hAnsi="GHEA Grapalat"/>
          <w:spacing w:val="-6"/>
        </w:rPr>
        <w:t xml:space="preserve">, проводимом под кодом </w:t>
      </w:r>
      <w:r w:rsidRPr="00E13CD0">
        <w:rPr>
          <w:rFonts w:ascii="GHEA Grapalat" w:hAnsi="GHEA Grapalat"/>
          <w:spacing w:val="-6"/>
        </w:rPr>
        <w:t>«</w:t>
      </w:r>
      <w:r w:rsidRPr="00E13CD0">
        <w:rPr>
          <w:rFonts w:ascii="GHEA Grapalat" w:hAnsi="GHEA Grapalat"/>
          <w:spacing w:val="-6"/>
          <w:lang w:val="en-US"/>
        </w:rPr>
        <w:t>GGAK</w:t>
      </w:r>
      <w:r w:rsidRPr="00E13CD0">
        <w:rPr>
          <w:rFonts w:ascii="GHEA Grapalat" w:hAnsi="GHEA Grapalat"/>
          <w:spacing w:val="-6"/>
        </w:rPr>
        <w:t xml:space="preserve">- </w:t>
      </w:r>
      <w:proofErr w:type="spellStart"/>
      <w:r w:rsidRPr="00E13CD0">
        <w:rPr>
          <w:rFonts w:ascii="GHEA Grapalat" w:hAnsi="GHEA Grapalat"/>
          <w:spacing w:val="-6"/>
          <w:lang w:val="en-US"/>
        </w:rPr>
        <w:t>GHTsDzB</w:t>
      </w:r>
      <w:proofErr w:type="spellEnd"/>
      <w:r w:rsidRPr="00E13CD0">
        <w:rPr>
          <w:rFonts w:ascii="GHEA Grapalat" w:hAnsi="GHEA Grapalat"/>
          <w:spacing w:val="-6"/>
        </w:rPr>
        <w:t xml:space="preserve"> -22/</w:t>
      </w:r>
      <w:r w:rsidR="00C66190">
        <w:rPr>
          <w:rFonts w:ascii="GHEA Grapalat" w:hAnsi="GHEA Grapalat"/>
          <w:spacing w:val="-6"/>
        </w:rPr>
        <w:t>06/SH</w:t>
      </w:r>
      <w:r w:rsidRPr="00E13CD0">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proofErr w:type="spellStart"/>
      <w:r w:rsidR="001A4D96">
        <w:rPr>
          <w:rFonts w:ascii="GHEA Grapalat" w:hAnsi="GHEA Grapalat"/>
          <w:sz w:val="24"/>
          <w:szCs w:val="24"/>
          <w:lang w:val="en-US"/>
        </w:rPr>
        <w:t>petguyq</w:t>
      </w:r>
      <w:proofErr w:type="spellEnd"/>
      <w:r w:rsidR="001A4D96" w:rsidRPr="001A4D96">
        <w:rPr>
          <w:rFonts w:ascii="GHEA Grapalat" w:hAnsi="GHEA Grapalat"/>
          <w:sz w:val="24"/>
          <w:szCs w:val="24"/>
        </w:rPr>
        <w:t>.</w:t>
      </w:r>
      <w:proofErr w:type="spellStart"/>
      <w:r w:rsidR="001A4D96">
        <w:rPr>
          <w:rFonts w:ascii="GHEA Grapalat" w:hAnsi="GHEA Grapalat"/>
          <w:sz w:val="24"/>
          <w:szCs w:val="24"/>
          <w:lang w:val="en-US"/>
        </w:rPr>
        <w:t>poak</w:t>
      </w:r>
      <w:proofErr w:type="spellEnd"/>
      <w:r w:rsidR="001A4D96" w:rsidRPr="001A4D96">
        <w:rPr>
          <w:rFonts w:ascii="GHEA Grapalat" w:hAnsi="GHEA Grapalat"/>
          <w:sz w:val="24"/>
          <w:szCs w:val="24"/>
        </w:rPr>
        <w:t>@</w:t>
      </w:r>
      <w:r w:rsidR="001A4D96">
        <w:rPr>
          <w:rFonts w:ascii="GHEA Grapalat" w:hAnsi="GHEA Grapalat"/>
          <w:sz w:val="24"/>
          <w:szCs w:val="24"/>
          <w:lang w:val="en-US"/>
        </w:rPr>
        <w:t>mail</w:t>
      </w:r>
      <w:r w:rsidR="001A4D96" w:rsidRPr="001A4D96">
        <w:rPr>
          <w:rFonts w:ascii="GHEA Grapalat" w:hAnsi="GHEA Grapalat"/>
          <w:sz w:val="24"/>
          <w:szCs w:val="24"/>
        </w:rPr>
        <w:t>.</w:t>
      </w:r>
      <w:proofErr w:type="spellStart"/>
      <w:r w:rsidR="001A4D96">
        <w:rPr>
          <w:rFonts w:ascii="GHEA Grapalat" w:hAnsi="GHEA Grapalat"/>
          <w:sz w:val="24"/>
          <w:szCs w:val="24"/>
          <w:lang w:val="en-US"/>
        </w:rPr>
        <w:t>ru</w:t>
      </w:r>
      <w:proofErr w:type="spellEnd"/>
      <w:r w:rsidRPr="009044F1">
        <w:rPr>
          <w:rFonts w:ascii="GHEA Grapalat" w:hAnsi="GHEA Grapalat"/>
          <w:sz w:val="24"/>
          <w:szCs w:val="24"/>
        </w:rPr>
        <w:t>".</w:t>
      </w:r>
    </w:p>
    <w:p w:rsidR="00476E99" w:rsidRDefault="00F5653D" w:rsidP="00B46D58">
      <w:pPr>
        <w:widowControl w:val="0"/>
        <w:spacing w:after="160"/>
        <w:jc w:val="center"/>
        <w:rPr>
          <w:rFonts w:ascii="GHEA Grapalat" w:hAnsi="GHEA Grapalat"/>
        </w:rPr>
      </w:pPr>
      <w:r w:rsidRPr="009044F1">
        <w:rPr>
          <w:rFonts w:ascii="GHEA Grapalat" w:hAnsi="GHEA Grapalat"/>
        </w:rPr>
        <w:br w:type="page"/>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1A4D96" w:rsidRPr="009044F1" w:rsidRDefault="001A4D96" w:rsidP="001A4D96">
      <w:pPr>
        <w:widowControl w:val="0"/>
        <w:spacing w:after="160"/>
        <w:ind w:hanging="142"/>
        <w:jc w:val="both"/>
        <w:rPr>
          <w:rFonts w:ascii="GHEA Grapalat" w:hAnsi="GHEA Grapalat"/>
          <w:i/>
        </w:rPr>
      </w:pPr>
      <w:r w:rsidRPr="001A4D96">
        <w:rPr>
          <w:rFonts w:ascii="GHEA Grapalat" w:hAnsi="GHEA Grapalat"/>
        </w:rPr>
        <w:t xml:space="preserve">      </w:t>
      </w:r>
      <w:r w:rsidRPr="009044F1">
        <w:rPr>
          <w:rFonts w:ascii="GHEA Grapalat" w:hAnsi="GHEA Grapalat"/>
        </w:rPr>
        <w:t>1.1</w:t>
      </w:r>
      <w:r w:rsidRPr="008E6E51">
        <w:rPr>
          <w:rFonts w:ascii="GHEA Grapalat" w:hAnsi="GHEA Grapalat"/>
        </w:rPr>
        <w:t>.</w:t>
      </w:r>
      <w:r w:rsidRPr="001A4D96">
        <w:rPr>
          <w:rFonts w:ascii="GHEA Grapalat" w:hAnsi="GHEA Grapalat"/>
        </w:rPr>
        <w:t xml:space="preserve">  </w:t>
      </w:r>
      <w:r w:rsidRPr="009044F1">
        <w:rPr>
          <w:rFonts w:ascii="GHEA Grapalat" w:hAnsi="GHEA Grapalat"/>
        </w:rPr>
        <w:t>Предметом з</w:t>
      </w:r>
      <w:r>
        <w:rPr>
          <w:rFonts w:ascii="GHEA Grapalat" w:hAnsi="GHEA Grapalat"/>
        </w:rPr>
        <w:t>акупки является приобретение</w:t>
      </w:r>
      <w:r w:rsidRPr="00916E91">
        <w:rPr>
          <w:rFonts w:ascii="GHEA Grapalat" w:hAnsi="GHEA Grapalat"/>
        </w:rPr>
        <w:t xml:space="preserve"> </w:t>
      </w:r>
      <w:r>
        <w:rPr>
          <w:rFonts w:ascii="GHEA Grapalat" w:hAnsi="GHEA Grapalat"/>
        </w:rPr>
        <w:t xml:space="preserve"> </w:t>
      </w:r>
      <w:r w:rsidR="002B4E81" w:rsidRPr="002B4E81">
        <w:rPr>
          <w:rFonts w:ascii="GHEA Grapalat" w:hAnsi="GHEA Grapalat"/>
        </w:rPr>
        <w:t>«</w:t>
      </w:r>
      <w:r w:rsidR="00C66190">
        <w:rPr>
          <w:rFonts w:ascii="GHEA Grapalat" w:hAnsi="GHEA Grapalat"/>
        </w:rPr>
        <w:t>Услуг</w:t>
      </w:r>
      <w:r w:rsidR="00A52BB3">
        <w:rPr>
          <w:rFonts w:ascii="GHEA Grapalat" w:hAnsi="GHEA Grapalat"/>
        </w:rPr>
        <w:t>и</w:t>
      </w:r>
      <w:r w:rsidR="00C66190">
        <w:rPr>
          <w:rFonts w:ascii="GHEA Grapalat" w:hAnsi="GHEA Grapalat"/>
        </w:rPr>
        <w:t xml:space="preserve"> по</w:t>
      </w:r>
      <w:r w:rsidR="00A52BB3">
        <w:rPr>
          <w:rFonts w:ascii="GHEA Grapalat" w:hAnsi="GHEA Grapalat"/>
        </w:rPr>
        <w:t xml:space="preserve"> ремонту и </w:t>
      </w:r>
      <w:r w:rsidR="00C66190">
        <w:rPr>
          <w:rFonts w:ascii="GHEA Grapalat" w:hAnsi="GHEA Grapalat"/>
        </w:rPr>
        <w:t xml:space="preserve"> обслуживанию электрических оборудываний  расположенных в зданиях</w:t>
      </w:r>
      <w:r w:rsidR="002B4E81" w:rsidRPr="002B4E81">
        <w:rPr>
          <w:rFonts w:ascii="GHEA Grapalat" w:hAnsi="GHEA Grapalat"/>
          <w:lang w:val="hy-AM"/>
        </w:rPr>
        <w:t>»</w:t>
      </w:r>
      <w:r w:rsidRPr="000A72FE">
        <w:rPr>
          <w:rFonts w:ascii="GHEA Grapalat" w:hAnsi="GHEA Grapalat"/>
        </w:rPr>
        <w:t xml:space="preserve"> </w:t>
      </w:r>
      <w:r>
        <w:rPr>
          <w:rFonts w:ascii="GHEA Grapalat" w:hAnsi="GHEA Grapalat"/>
        </w:rPr>
        <w:t>(далее-</w:t>
      </w:r>
      <w:r w:rsidRPr="009044F1">
        <w:rPr>
          <w:rFonts w:ascii="GHEA Grapalat" w:hAnsi="GHEA Grapalat"/>
        </w:rPr>
        <w:t xml:space="preserve"> также </w:t>
      </w:r>
      <w:r>
        <w:rPr>
          <w:rFonts w:ascii="GHEA Grapalat" w:hAnsi="GHEA Grapalat"/>
        </w:rPr>
        <w:t>услуга</w:t>
      </w:r>
      <w:r w:rsidRPr="009044F1">
        <w:rPr>
          <w:rFonts w:ascii="GHEA Grapalat" w:hAnsi="GHEA Grapalat"/>
        </w:rPr>
        <w:t xml:space="preserve">) для нужд </w:t>
      </w:r>
      <w:r w:rsidRPr="00371ED7">
        <w:rPr>
          <w:rFonts w:ascii="GHEA Grapalat" w:hAnsi="GHEA Grapalat"/>
        </w:rPr>
        <w:t>ГНКО «Центр аукциона и оценки имущества»</w:t>
      </w:r>
      <w:r>
        <w:rPr>
          <w:rFonts w:ascii="GHEA Grapalat" w:hAnsi="GHEA Grapalat"/>
          <w:lang w:val="hy-AM"/>
        </w:rPr>
        <w:t xml:space="preserve">, </w:t>
      </w:r>
      <w:r w:rsidRPr="009044F1">
        <w:rPr>
          <w:rFonts w:ascii="GHEA Grapalat" w:hAnsi="GHEA Grapalat"/>
        </w:rPr>
        <w:t xml:space="preserve">которые сгруппированы в </w:t>
      </w:r>
      <w:r>
        <w:rPr>
          <w:rFonts w:ascii="GHEA Grapalat" w:hAnsi="GHEA Grapalat"/>
          <w:lang w:val="hy-AM"/>
        </w:rPr>
        <w:t xml:space="preserve"> </w:t>
      </w:r>
      <w:r w:rsidR="00C66190">
        <w:rPr>
          <w:rFonts w:ascii="GHEA Grapalat" w:hAnsi="GHEA Grapalat"/>
          <w:lang w:val="hy-AM"/>
        </w:rPr>
        <w:t>3</w:t>
      </w:r>
      <w:r w:rsidR="00476E99">
        <w:rPr>
          <w:rFonts w:ascii="GHEA Grapalat" w:hAnsi="GHEA Grapalat"/>
          <w:lang w:val="hy-AM"/>
        </w:rPr>
        <w:t xml:space="preserve"> </w:t>
      </w:r>
      <w:r w:rsidRPr="009044F1">
        <w:rPr>
          <w:rFonts w:ascii="GHEA Grapalat" w:hAnsi="GHEA Grapalat"/>
        </w:rPr>
        <w:t>лот</w:t>
      </w:r>
      <w:r>
        <w:rPr>
          <w:rFonts w:ascii="GHEA Grapalat" w:hAnsi="GHEA Grapalat"/>
        </w:rPr>
        <w:t>а</w:t>
      </w:r>
    </w:p>
    <w:tbl>
      <w:tblPr>
        <w:tblW w:w="100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7"/>
        <w:gridCol w:w="8635"/>
      </w:tblGrid>
      <w:tr w:rsidR="001A4D96" w:rsidRPr="009044F1" w:rsidTr="007435C2">
        <w:trPr>
          <w:trHeight w:val="515"/>
          <w:jc w:val="center"/>
        </w:trPr>
        <w:tc>
          <w:tcPr>
            <w:tcW w:w="1377" w:type="dxa"/>
            <w:vAlign w:val="center"/>
          </w:tcPr>
          <w:p w:rsidR="001A4D96" w:rsidRPr="009044F1" w:rsidRDefault="001A4D96" w:rsidP="007435C2">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8635" w:type="dxa"/>
            <w:vAlign w:val="center"/>
          </w:tcPr>
          <w:p w:rsidR="001A4D96" w:rsidRPr="009044F1" w:rsidRDefault="001A4D96" w:rsidP="007435C2">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B02318" w:rsidRPr="009044F1" w:rsidTr="00C11174">
        <w:trPr>
          <w:trHeight w:val="288"/>
          <w:jc w:val="center"/>
        </w:trPr>
        <w:tc>
          <w:tcPr>
            <w:tcW w:w="1377" w:type="dxa"/>
            <w:tcBorders>
              <w:top w:val="single" w:sz="4" w:space="0" w:color="auto"/>
              <w:left w:val="single" w:sz="4" w:space="0" w:color="auto"/>
              <w:bottom w:val="single" w:sz="4" w:space="0" w:color="auto"/>
              <w:right w:val="single" w:sz="4" w:space="0" w:color="auto"/>
            </w:tcBorders>
            <w:vAlign w:val="center"/>
          </w:tcPr>
          <w:p w:rsidR="00B02318" w:rsidRPr="00A25976" w:rsidRDefault="00B02318" w:rsidP="00B02318">
            <w:pPr>
              <w:pStyle w:val="BodyTextIndent2"/>
              <w:widowControl w:val="0"/>
              <w:spacing w:after="120" w:line="240" w:lineRule="auto"/>
              <w:ind w:firstLine="0"/>
              <w:jc w:val="center"/>
              <w:rPr>
                <w:rFonts w:ascii="GHEA Grapalat" w:hAnsi="GHEA Grapalat"/>
                <w:b/>
                <w:i/>
                <w:sz w:val="24"/>
                <w:szCs w:val="24"/>
              </w:rPr>
            </w:pPr>
            <w:r w:rsidRPr="00A25976">
              <w:rPr>
                <w:rFonts w:ascii="GHEA Grapalat" w:hAnsi="GHEA Grapalat"/>
                <w:b/>
                <w:i/>
                <w:sz w:val="24"/>
                <w:szCs w:val="24"/>
              </w:rPr>
              <w:t>1</w:t>
            </w:r>
          </w:p>
        </w:tc>
        <w:tc>
          <w:tcPr>
            <w:tcW w:w="8635" w:type="dxa"/>
            <w:tcBorders>
              <w:top w:val="single" w:sz="4" w:space="0" w:color="auto"/>
              <w:left w:val="single" w:sz="4" w:space="0" w:color="auto"/>
              <w:bottom w:val="single" w:sz="4" w:space="0" w:color="auto"/>
              <w:right w:val="single" w:sz="4" w:space="0" w:color="auto"/>
            </w:tcBorders>
          </w:tcPr>
          <w:p w:rsidR="00B02318" w:rsidRPr="00B02318" w:rsidRDefault="00B02318" w:rsidP="00B02318">
            <w:pPr>
              <w:rPr>
                <w:rFonts w:ascii="GHEA Grapalat" w:hAnsi="GHEA Grapalat"/>
              </w:rPr>
            </w:pPr>
            <w:r w:rsidRPr="00B02318">
              <w:rPr>
                <w:rFonts w:ascii="GHEA Grapalat" w:hAnsi="GHEA Grapalat"/>
              </w:rPr>
              <w:t>"Услуги по обслуживанию систем видеонаблюдения"</w:t>
            </w:r>
          </w:p>
        </w:tc>
      </w:tr>
      <w:tr w:rsidR="00B02318" w:rsidRPr="009044F1" w:rsidTr="00C11174">
        <w:trPr>
          <w:trHeight w:val="288"/>
          <w:jc w:val="center"/>
        </w:trPr>
        <w:tc>
          <w:tcPr>
            <w:tcW w:w="1377" w:type="dxa"/>
            <w:tcBorders>
              <w:top w:val="single" w:sz="4" w:space="0" w:color="auto"/>
              <w:left w:val="single" w:sz="4" w:space="0" w:color="auto"/>
              <w:bottom w:val="single" w:sz="4" w:space="0" w:color="auto"/>
              <w:right w:val="single" w:sz="4" w:space="0" w:color="auto"/>
            </w:tcBorders>
            <w:vAlign w:val="center"/>
          </w:tcPr>
          <w:p w:rsidR="00B02318" w:rsidRPr="00C66190" w:rsidRDefault="00B02318" w:rsidP="00B02318">
            <w:pPr>
              <w:pStyle w:val="BodyTextIndent2"/>
              <w:widowControl w:val="0"/>
              <w:spacing w:after="120" w:line="240" w:lineRule="auto"/>
              <w:ind w:firstLine="0"/>
              <w:jc w:val="center"/>
              <w:rPr>
                <w:rFonts w:ascii="GHEA Grapalat" w:hAnsi="GHEA Grapalat"/>
                <w:b/>
                <w:i/>
                <w:sz w:val="24"/>
                <w:szCs w:val="24"/>
                <w:lang w:val="hy-AM"/>
              </w:rPr>
            </w:pPr>
            <w:r>
              <w:rPr>
                <w:rFonts w:ascii="GHEA Grapalat" w:hAnsi="GHEA Grapalat"/>
                <w:b/>
                <w:i/>
                <w:sz w:val="24"/>
                <w:szCs w:val="24"/>
                <w:lang w:val="hy-AM"/>
              </w:rPr>
              <w:t>2</w:t>
            </w:r>
          </w:p>
        </w:tc>
        <w:tc>
          <w:tcPr>
            <w:tcW w:w="8635" w:type="dxa"/>
            <w:tcBorders>
              <w:top w:val="single" w:sz="4" w:space="0" w:color="auto"/>
              <w:left w:val="single" w:sz="4" w:space="0" w:color="auto"/>
              <w:bottom w:val="single" w:sz="4" w:space="0" w:color="auto"/>
              <w:right w:val="single" w:sz="4" w:space="0" w:color="auto"/>
            </w:tcBorders>
          </w:tcPr>
          <w:p w:rsidR="00B02318" w:rsidRPr="00B02318" w:rsidRDefault="00B02318" w:rsidP="00F816EF">
            <w:pPr>
              <w:rPr>
                <w:rFonts w:ascii="GHEA Grapalat" w:hAnsi="GHEA Grapalat"/>
              </w:rPr>
            </w:pPr>
            <w:r w:rsidRPr="00B02318">
              <w:rPr>
                <w:rFonts w:ascii="GHEA Grapalat" w:hAnsi="GHEA Grapalat"/>
              </w:rPr>
              <w:t xml:space="preserve">"Услуги по обслуживанию автоматизированной </w:t>
            </w:r>
            <w:r w:rsidR="00F816EF" w:rsidRPr="00F816EF">
              <w:rPr>
                <w:rFonts w:ascii="GHEA Grapalat" w:hAnsi="GHEA Grapalat"/>
              </w:rPr>
              <w:t>проходной паспортной системы</w:t>
            </w:r>
            <w:r w:rsidR="00F816EF" w:rsidRPr="00B02318">
              <w:rPr>
                <w:rFonts w:ascii="GHEA Grapalat" w:hAnsi="GHEA Grapalat"/>
              </w:rPr>
              <w:t xml:space="preserve"> </w:t>
            </w:r>
            <w:r w:rsidRPr="00B02318">
              <w:rPr>
                <w:rFonts w:ascii="GHEA Grapalat" w:hAnsi="GHEA Grapalat"/>
              </w:rPr>
              <w:t>визовой системы"</w:t>
            </w:r>
          </w:p>
        </w:tc>
      </w:tr>
      <w:tr w:rsidR="00F816EF" w:rsidRPr="009044F1" w:rsidTr="00C11174">
        <w:trPr>
          <w:trHeight w:val="288"/>
          <w:jc w:val="center"/>
        </w:trPr>
        <w:tc>
          <w:tcPr>
            <w:tcW w:w="1377" w:type="dxa"/>
            <w:tcBorders>
              <w:top w:val="single" w:sz="4" w:space="0" w:color="auto"/>
              <w:left w:val="single" w:sz="4" w:space="0" w:color="auto"/>
              <w:bottom w:val="single" w:sz="4" w:space="0" w:color="auto"/>
              <w:right w:val="single" w:sz="4" w:space="0" w:color="auto"/>
            </w:tcBorders>
            <w:vAlign w:val="center"/>
          </w:tcPr>
          <w:p w:rsidR="00F816EF" w:rsidRPr="00C66190" w:rsidRDefault="00F816EF" w:rsidP="00F816EF">
            <w:pPr>
              <w:pStyle w:val="BodyTextIndent2"/>
              <w:widowControl w:val="0"/>
              <w:spacing w:after="120" w:line="240" w:lineRule="auto"/>
              <w:ind w:firstLine="0"/>
              <w:jc w:val="center"/>
              <w:rPr>
                <w:rFonts w:ascii="GHEA Grapalat" w:hAnsi="GHEA Grapalat"/>
                <w:b/>
                <w:i/>
                <w:sz w:val="24"/>
                <w:szCs w:val="24"/>
                <w:lang w:val="hy-AM"/>
              </w:rPr>
            </w:pPr>
            <w:r>
              <w:rPr>
                <w:rFonts w:ascii="GHEA Grapalat" w:hAnsi="GHEA Grapalat"/>
                <w:b/>
                <w:i/>
                <w:sz w:val="24"/>
                <w:szCs w:val="24"/>
                <w:lang w:val="hy-AM"/>
              </w:rPr>
              <w:t>3</w:t>
            </w:r>
          </w:p>
        </w:tc>
        <w:tc>
          <w:tcPr>
            <w:tcW w:w="8635" w:type="dxa"/>
            <w:tcBorders>
              <w:top w:val="single" w:sz="4" w:space="0" w:color="auto"/>
              <w:left w:val="single" w:sz="4" w:space="0" w:color="auto"/>
              <w:bottom w:val="single" w:sz="4" w:space="0" w:color="auto"/>
              <w:right w:val="single" w:sz="4" w:space="0" w:color="auto"/>
            </w:tcBorders>
          </w:tcPr>
          <w:p w:rsidR="00F816EF" w:rsidRPr="00B02318" w:rsidRDefault="00F816EF" w:rsidP="00F816EF">
            <w:pPr>
              <w:rPr>
                <w:rFonts w:ascii="GHEA Grapalat" w:hAnsi="GHEA Grapalat"/>
              </w:rPr>
            </w:pPr>
            <w:r w:rsidRPr="00B02318">
              <w:rPr>
                <w:rFonts w:ascii="GHEA Grapalat" w:hAnsi="GHEA Grapalat"/>
              </w:rPr>
              <w:t xml:space="preserve">"Услуги по обслуживанию автоматизированной </w:t>
            </w:r>
            <w:r w:rsidRPr="00F816EF">
              <w:rPr>
                <w:rFonts w:ascii="GHEA Grapalat" w:hAnsi="GHEA Grapalat"/>
              </w:rPr>
              <w:t>проходной паспортной системы</w:t>
            </w:r>
            <w:r w:rsidRPr="00B02318">
              <w:rPr>
                <w:rFonts w:ascii="GHEA Grapalat" w:hAnsi="GHEA Grapalat"/>
              </w:rPr>
              <w:t xml:space="preserve"> визовой системы"</w:t>
            </w:r>
          </w:p>
        </w:tc>
      </w:tr>
    </w:tbl>
    <w:p w:rsidR="001A4D96" w:rsidRPr="009044F1" w:rsidRDefault="001A4D96" w:rsidP="001A4D96">
      <w:pPr>
        <w:pStyle w:val="BodyTextIndent2"/>
        <w:widowControl w:val="0"/>
        <w:spacing w:after="160" w:line="240" w:lineRule="auto"/>
        <w:ind w:firstLine="567"/>
        <w:rPr>
          <w:rFonts w:ascii="GHEA Grapalat" w:hAnsi="GHEA Grapalat" w:cs="Sylfaen"/>
          <w:i/>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Pr>
          <w:rFonts w:ascii="GHEA Grapalat" w:hAnsi="GHEA Grapalat"/>
          <w:sz w:val="24"/>
          <w:szCs w:val="24"/>
        </w:rPr>
        <w:t>6</w:t>
      </w:r>
      <w:r w:rsidRPr="00E21282">
        <w:rPr>
          <w:rFonts w:ascii="GHEA Grapalat" w:hAnsi="GHEA Grapalat"/>
          <w:sz w:val="24"/>
          <w:szCs w:val="24"/>
        </w:rPr>
        <w:t xml:space="preserve"> 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w:t>
      </w:r>
      <w:r w:rsidRPr="009044F1">
        <w:rPr>
          <w:rFonts w:ascii="GHEA Grapalat" w:hAnsi="GHEA Grapalat"/>
          <w:color w:val="000000"/>
        </w:rPr>
        <w:lastRenderedPageBreak/>
        <w:t>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 xml:space="preserve">Участник, в случае признания отобранным участником, в сроки установленными статьей 35 Закона, представляет обеспечение квалификации </w:t>
      </w:r>
      <w:r w:rsidR="00E67CC4" w:rsidRPr="00CC18C4">
        <w:rPr>
          <w:rFonts w:ascii="GHEA Grapalat" w:hAnsi="GHEA Grapalat"/>
        </w:rPr>
        <w:t>в размере 15 процентов</w:t>
      </w:r>
      <w:r w:rsidR="001A4D96" w:rsidRPr="001A4D96">
        <w:rPr>
          <w:rFonts w:ascii="GHEA Grapalat" w:hAnsi="GHEA Grapalat"/>
        </w:rPr>
        <w:t xml:space="preserve"> </w:t>
      </w:r>
      <w:r w:rsidR="00E67CC4" w:rsidRPr="00CC18C4">
        <w:rPr>
          <w:rFonts w:ascii="GHEA Grapalat" w:hAnsi="GHEA Grapalat"/>
        </w:rPr>
        <w:t>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lastRenderedPageBreak/>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9044F1" w:rsidRDefault="00096865" w:rsidP="001A4D96">
      <w:pPr>
        <w:widowControl w:val="0"/>
        <w:tabs>
          <w:tab w:val="left" w:pos="1134"/>
        </w:tabs>
        <w:autoSpaceDE w:val="0"/>
        <w:autoSpaceDN w:val="0"/>
        <w:adjustRightInd w:val="0"/>
        <w:spacing w:after="160"/>
        <w:ind w:firstLine="567"/>
        <w:jc w:val="both"/>
        <w:rPr>
          <w:rFonts w:ascii="GHEA Grapalat" w:hAnsi="GHEA Grapalat"/>
          <w:b/>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0D00E7">
        <w:rPr>
          <w:rFonts w:ascii="GHEA Grapalat" w:hAnsi="GHEA Grapalat"/>
          <w:sz w:val="24"/>
          <w:szCs w:val="24"/>
        </w:rPr>
        <w:t>запрос  котировок</w:t>
      </w:r>
      <w:r w:rsidRPr="009044F1">
        <w:rPr>
          <w:rFonts w:ascii="GHEA Grapalat" w:hAnsi="GHEA Grapalat"/>
          <w:sz w:val="24"/>
          <w:szCs w:val="24"/>
        </w:rPr>
        <w:t>.</w:t>
      </w:r>
    </w:p>
    <w:p w:rsidR="001A4D96" w:rsidRDefault="001A4D96" w:rsidP="001A4D96">
      <w:pPr>
        <w:pStyle w:val="BodyTextIndent2"/>
        <w:widowControl w:val="0"/>
        <w:tabs>
          <w:tab w:val="left" w:pos="1134"/>
        </w:tabs>
        <w:spacing w:line="240" w:lineRule="auto"/>
        <w:ind w:firstLine="567"/>
        <w:rPr>
          <w:rFonts w:ascii="GHEA Grapalat" w:hAnsi="GHEA Grapalat" w:cs="Sylfaen"/>
          <w:sz w:val="24"/>
          <w:szCs w:val="24"/>
        </w:rPr>
      </w:pPr>
      <w:r w:rsidRPr="00B73CFB">
        <w:rPr>
          <w:rFonts w:ascii="GHEA Grapalat" w:hAnsi="GHEA Grapalat"/>
          <w:sz w:val="24"/>
          <w:szCs w:val="24"/>
        </w:rPr>
        <w:t>4.2.</w:t>
      </w:r>
      <w:r w:rsidRPr="00B73CFB">
        <w:rPr>
          <w:rFonts w:ascii="GHEA Grapalat" w:hAnsi="GHEA Grapalat"/>
          <w:sz w:val="24"/>
          <w:szCs w:val="24"/>
        </w:rPr>
        <w:tab/>
        <w:t xml:space="preserve">Заявки на процедуру необходимо подать в комиссию по адресу РА, Ереван, </w:t>
      </w:r>
      <w:r w:rsidRPr="00B73CFB">
        <w:rPr>
          <w:rFonts w:ascii="GHEA Grapalat" w:hAnsi="GHEA Grapalat"/>
          <w:sz w:val="24"/>
          <w:szCs w:val="24"/>
          <w:lang w:val="hy-AM"/>
        </w:rPr>
        <w:t>ул Закяна</w:t>
      </w:r>
      <w:r w:rsidRPr="00B73CFB">
        <w:rPr>
          <w:rFonts w:ascii="GHEA Grapalat" w:hAnsi="GHEA Grapalat"/>
          <w:sz w:val="24"/>
          <w:szCs w:val="24"/>
        </w:rPr>
        <w:t xml:space="preserve"> </w:t>
      </w:r>
      <w:r w:rsidRPr="00B73CFB">
        <w:rPr>
          <w:rFonts w:ascii="GHEA Grapalat" w:hAnsi="GHEA Grapalat"/>
          <w:sz w:val="24"/>
          <w:szCs w:val="24"/>
          <w:lang w:val="hy-AM"/>
        </w:rPr>
        <w:t xml:space="preserve">10 </w:t>
      </w:r>
      <w:r w:rsidRPr="00B73CFB">
        <w:rPr>
          <w:rFonts w:ascii="GHEA Grapalat" w:hAnsi="GHEA Grapalat"/>
          <w:sz w:val="24"/>
          <w:szCs w:val="24"/>
        </w:rPr>
        <w:t xml:space="preserve">комната </w:t>
      </w:r>
      <w:r w:rsidRPr="00B73CFB">
        <w:rPr>
          <w:rFonts w:ascii="GHEA Grapalat" w:hAnsi="GHEA Grapalat"/>
          <w:sz w:val="24"/>
          <w:szCs w:val="24"/>
          <w:lang w:val="hy-AM"/>
        </w:rPr>
        <w:t>11</w:t>
      </w:r>
      <w:r w:rsidRPr="00B73CFB">
        <w:rPr>
          <w:rFonts w:ascii="GHEA Grapalat" w:hAnsi="GHEA Grapalat"/>
          <w:sz w:val="24"/>
          <w:szCs w:val="24"/>
        </w:rPr>
        <w:t xml:space="preserve"> не позднее, чем "</w:t>
      </w:r>
      <w:r w:rsidRPr="00B73CFB">
        <w:rPr>
          <w:rFonts w:ascii="GHEA Grapalat" w:hAnsi="GHEA Grapalat"/>
          <w:sz w:val="24"/>
          <w:szCs w:val="24"/>
          <w:lang w:val="hy-AM"/>
        </w:rPr>
        <w:t>1</w:t>
      </w:r>
      <w:r w:rsidRPr="001A4D96">
        <w:rPr>
          <w:rFonts w:ascii="GHEA Grapalat" w:hAnsi="GHEA Grapalat"/>
          <w:sz w:val="24"/>
          <w:szCs w:val="24"/>
        </w:rPr>
        <w:t>1</w:t>
      </w:r>
      <w:r w:rsidRPr="00B73CFB">
        <w:rPr>
          <w:rFonts w:ascii="GHEA Grapalat" w:hAnsi="GHEA Grapalat"/>
          <w:sz w:val="24"/>
          <w:szCs w:val="24"/>
        </w:rPr>
        <w:t>:</w:t>
      </w:r>
      <w:r w:rsidRPr="00B73CFB">
        <w:rPr>
          <w:rFonts w:ascii="GHEA Grapalat" w:hAnsi="GHEA Grapalat"/>
          <w:sz w:val="24"/>
          <w:szCs w:val="24"/>
          <w:lang w:val="hy-AM"/>
        </w:rPr>
        <w:t>0</w:t>
      </w:r>
      <w:r w:rsidRPr="00B73CFB">
        <w:rPr>
          <w:rFonts w:ascii="GHEA Grapalat" w:hAnsi="GHEA Grapalat"/>
          <w:sz w:val="24"/>
          <w:szCs w:val="24"/>
        </w:rPr>
        <w:t>0" часов "</w:t>
      </w:r>
      <w:r w:rsidRPr="00096622">
        <w:rPr>
          <w:rFonts w:ascii="GHEA Grapalat" w:hAnsi="GHEA Grapalat"/>
          <w:sz w:val="24"/>
          <w:szCs w:val="24"/>
        </w:rPr>
        <w:t>7</w:t>
      </w:r>
      <w:r w:rsidRPr="00B73CFB">
        <w:rPr>
          <w:rFonts w:ascii="GHEA Grapalat" w:hAnsi="GHEA Grapalat"/>
          <w:sz w:val="24"/>
          <w:szCs w:val="24"/>
        </w:rPr>
        <w:t>"-го дня с даты опубликования в бюллетене объявления и приглашения на настоящую</w:t>
      </w:r>
      <w:r>
        <w:rPr>
          <w:rFonts w:ascii="GHEA Grapalat" w:hAnsi="GHEA Grapalat"/>
          <w:sz w:val="24"/>
          <w:szCs w:val="24"/>
        </w:rPr>
        <w:t xml:space="preserve"> процедуру. </w:t>
      </w:r>
    </w:p>
    <w:p w:rsidR="000371A2" w:rsidRDefault="001A4D96" w:rsidP="001A4D96">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Pr>
          <w:rFonts w:ascii="GHEA Grapalat" w:hAnsi="GHEA Grapalat"/>
          <w:sz w:val="24"/>
          <w:szCs w:val="24"/>
        </w:rPr>
        <w:t xml:space="preserve">Армине </w:t>
      </w:r>
      <w:r w:rsidRPr="00A82A4E">
        <w:rPr>
          <w:rFonts w:ascii="GHEA Grapalat" w:hAnsi="GHEA Grapalat"/>
          <w:sz w:val="24"/>
          <w:szCs w:val="24"/>
        </w:rPr>
        <w:t>Мирумян</w:t>
      </w:r>
      <w:r>
        <w:rPr>
          <w:rFonts w:ascii="GHEA Grapalat" w:hAnsi="GHEA Grapalat"/>
        </w:rPr>
        <w:t xml:space="preserve">. </w:t>
      </w:r>
      <w:r w:rsidR="000371A2">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w:t>
      </w:r>
      <w:r w:rsidR="000371A2">
        <w:rPr>
          <w:rFonts w:ascii="GHEA Grapalat" w:hAnsi="GHEA Grapalat"/>
          <w:sz w:val="24"/>
          <w:szCs w:val="24"/>
        </w:rPr>
        <w:lastRenderedPageBreak/>
        <w:t xml:space="preserve">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1A4D96" w:rsidRDefault="001A4D96" w:rsidP="001A4D96">
      <w:pPr>
        <w:pStyle w:val="BodyTextIndent2"/>
        <w:widowControl w:val="0"/>
        <w:tabs>
          <w:tab w:val="left" w:pos="1134"/>
        </w:tabs>
        <w:spacing w:line="240" w:lineRule="auto"/>
        <w:ind w:firstLine="567"/>
        <w:rPr>
          <w:rFonts w:ascii="GHEA Grapalat" w:hAnsi="GHEA Grapalat"/>
          <w:sz w:val="24"/>
          <w:szCs w:val="24"/>
        </w:rPr>
      </w:pPr>
    </w:p>
    <w:p w:rsidR="00B67CCD" w:rsidRPr="001A4D96" w:rsidRDefault="00B67CCD" w:rsidP="001A4D96">
      <w:pPr>
        <w:pStyle w:val="BodyTextIndent2"/>
        <w:widowControl w:val="0"/>
        <w:tabs>
          <w:tab w:val="left" w:pos="1134"/>
        </w:tabs>
        <w:spacing w:line="240" w:lineRule="auto"/>
        <w:ind w:firstLine="567"/>
        <w:rPr>
          <w:rFonts w:ascii="GHEA Grapalat" w:hAnsi="GHEA Grapalat"/>
          <w:b/>
          <w:sz w:val="24"/>
          <w:szCs w:val="24"/>
        </w:rPr>
      </w:pPr>
      <w:r w:rsidRPr="001A4D96">
        <w:rPr>
          <w:rFonts w:ascii="GHEA Grapalat" w:hAnsi="GHEA Grapalat"/>
          <w:b/>
          <w:sz w:val="24"/>
          <w:szCs w:val="24"/>
        </w:rPr>
        <w:t>4.3.</w:t>
      </w:r>
      <w:r w:rsidR="003065C4" w:rsidRPr="001A4D96">
        <w:rPr>
          <w:rFonts w:ascii="GHEA Grapalat" w:hAnsi="GHEA Grapalat"/>
          <w:b/>
          <w:sz w:val="24"/>
          <w:szCs w:val="24"/>
        </w:rPr>
        <w:tab/>
      </w:r>
      <w:r w:rsidRPr="001A4D96">
        <w:rPr>
          <w:rFonts w:ascii="GHEA Grapalat" w:hAnsi="GHEA Grapalat"/>
          <w:b/>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 xml:space="preserve">1) </w:t>
      </w:r>
      <w:r w:rsidRPr="000D00E7">
        <w:rPr>
          <w:rStyle w:val="Heading2Char"/>
          <w:rFonts w:ascii="Calibri" w:hAnsi="Calibri" w:cs="Calibri"/>
        </w:rPr>
        <w:t>утвержденное</w:t>
      </w:r>
      <w:r w:rsidRPr="000D00E7">
        <w:rPr>
          <w:rStyle w:val="Heading2Char"/>
        </w:rPr>
        <w:t xml:space="preserve"> </w:t>
      </w:r>
      <w:r w:rsidRPr="000D00E7">
        <w:rPr>
          <w:rStyle w:val="Heading2Char"/>
          <w:rFonts w:ascii="Calibri" w:hAnsi="Calibri" w:cs="Calibri"/>
        </w:rPr>
        <w:t>им</w:t>
      </w:r>
      <w:r w:rsidRPr="000D00E7">
        <w:rPr>
          <w:rStyle w:val="Heading2Char"/>
        </w:rPr>
        <w:t xml:space="preserve"> </w:t>
      </w:r>
      <w:r w:rsidRPr="000D00E7">
        <w:rPr>
          <w:rStyle w:val="Heading2Char"/>
          <w:rFonts w:ascii="Calibri" w:hAnsi="Calibri" w:cs="Calibri"/>
        </w:rPr>
        <w:t>заявление</w:t>
      </w:r>
      <w:r w:rsidRPr="000D00E7">
        <w:rPr>
          <w:rStyle w:val="Heading2Char"/>
        </w:rPr>
        <w:t>-</w:t>
      </w:r>
      <w:r w:rsidRPr="000D00E7">
        <w:rPr>
          <w:rStyle w:val="Heading2Char"/>
          <w:rFonts w:ascii="Calibri" w:hAnsi="Calibri" w:cs="Calibri"/>
        </w:rPr>
        <w:t>объявление</w:t>
      </w:r>
      <w:r w:rsidRPr="000D00E7">
        <w:rPr>
          <w:rStyle w:val="Heading2Char"/>
        </w:rPr>
        <w:t xml:space="preserve">, </w:t>
      </w:r>
      <w:r w:rsidRPr="000D00E7">
        <w:rPr>
          <w:rStyle w:val="Heading2Char"/>
          <w:rFonts w:ascii="Calibri" w:hAnsi="Calibri" w:cs="Calibri"/>
        </w:rPr>
        <w:t>предусмотренное</w:t>
      </w:r>
      <w:r w:rsidRPr="000D00E7">
        <w:rPr>
          <w:rStyle w:val="Heading2Char"/>
        </w:rPr>
        <w:t xml:space="preserve"> </w:t>
      </w:r>
      <w:r w:rsidRPr="000D00E7">
        <w:rPr>
          <w:rStyle w:val="Heading2Char"/>
          <w:rFonts w:ascii="Calibri" w:hAnsi="Calibri" w:cs="Calibri"/>
        </w:rPr>
        <w:t>пунктом</w:t>
      </w:r>
      <w:r w:rsidRPr="000D00E7">
        <w:rPr>
          <w:rStyle w:val="Heading2Char"/>
        </w:rPr>
        <w:t xml:space="preserve"> 2.1 </w:t>
      </w:r>
      <w:r w:rsidRPr="000D00E7">
        <w:rPr>
          <w:rStyle w:val="Heading2Char"/>
          <w:rFonts w:ascii="Calibri" w:hAnsi="Calibri" w:cs="Calibri"/>
        </w:rPr>
        <w:t>части</w:t>
      </w:r>
      <w:r w:rsidRPr="000D00E7">
        <w:rPr>
          <w:rStyle w:val="Heading2Char"/>
        </w:rPr>
        <w:t xml:space="preserve"> 2 </w:t>
      </w:r>
      <w:r w:rsidRPr="000D00E7">
        <w:rPr>
          <w:rStyle w:val="Heading2Char"/>
          <w:rFonts w:ascii="Calibri" w:hAnsi="Calibri" w:cs="Calibri"/>
        </w:rPr>
        <w:t>настоящего</w:t>
      </w:r>
      <w:r w:rsidRPr="000D00E7">
        <w:rPr>
          <w:rStyle w:val="Heading2Char"/>
        </w:rPr>
        <w:t xml:space="preserve"> </w:t>
      </w:r>
      <w:r w:rsidRPr="000D00E7">
        <w:rPr>
          <w:rStyle w:val="Heading2Char"/>
          <w:rFonts w:ascii="Calibri" w:hAnsi="Calibri" w:cs="Calibri"/>
        </w:rPr>
        <w:t>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0D00E7" w:rsidRDefault="008E58A2" w:rsidP="000D00E7">
      <w:pPr>
        <w:pStyle w:val="Heading2"/>
        <w:rPr>
          <w:rFonts w:cs="Sylfaen"/>
          <w:sz w:val="24"/>
          <w:szCs w:val="24"/>
        </w:rPr>
      </w:pPr>
      <w:r w:rsidRPr="000D00E7">
        <w:rPr>
          <w:sz w:val="24"/>
          <w:szCs w:val="24"/>
        </w:rPr>
        <w:t>2</w:t>
      </w:r>
      <w:r w:rsidR="0047117B" w:rsidRPr="000D00E7">
        <w:rPr>
          <w:sz w:val="24"/>
          <w:szCs w:val="24"/>
        </w:rPr>
        <w:t>)</w:t>
      </w:r>
      <w:r w:rsidR="00444026" w:rsidRPr="000D00E7">
        <w:rPr>
          <w:sz w:val="24"/>
          <w:szCs w:val="24"/>
        </w:rPr>
        <w:tab/>
      </w:r>
      <w:r w:rsidR="0047117B" w:rsidRPr="000D00E7">
        <w:rPr>
          <w:rFonts w:ascii="Calibri" w:hAnsi="Calibri" w:cs="Calibri"/>
          <w:sz w:val="24"/>
          <w:szCs w:val="24"/>
        </w:rPr>
        <w:t>утвержденное</w:t>
      </w:r>
      <w:r w:rsidR="0047117B" w:rsidRPr="000D00E7">
        <w:rPr>
          <w:sz w:val="24"/>
          <w:szCs w:val="24"/>
        </w:rPr>
        <w:t xml:space="preserve"> </w:t>
      </w:r>
      <w:r w:rsidR="0047117B" w:rsidRPr="000D00E7">
        <w:rPr>
          <w:rFonts w:ascii="Calibri" w:hAnsi="Calibri" w:cs="Calibri"/>
          <w:sz w:val="24"/>
          <w:szCs w:val="24"/>
        </w:rPr>
        <w:t>им</w:t>
      </w:r>
      <w:r w:rsidR="0047117B" w:rsidRPr="000D00E7">
        <w:rPr>
          <w:sz w:val="24"/>
          <w:szCs w:val="24"/>
        </w:rPr>
        <w:t xml:space="preserve"> </w:t>
      </w:r>
      <w:r w:rsidR="0047117B" w:rsidRPr="000D00E7">
        <w:rPr>
          <w:rFonts w:ascii="Calibri" w:hAnsi="Calibri" w:cs="Calibri"/>
          <w:sz w:val="24"/>
          <w:szCs w:val="24"/>
        </w:rPr>
        <w:t>ценовое</w:t>
      </w:r>
      <w:r w:rsidR="0047117B" w:rsidRPr="000D00E7">
        <w:rPr>
          <w:sz w:val="24"/>
          <w:szCs w:val="24"/>
        </w:rPr>
        <w:t xml:space="preserve"> </w:t>
      </w:r>
      <w:r w:rsidR="0047117B" w:rsidRPr="000D00E7">
        <w:rPr>
          <w:rFonts w:ascii="Calibri" w:hAnsi="Calibri" w:cs="Calibri"/>
          <w:sz w:val="24"/>
          <w:szCs w:val="24"/>
        </w:rPr>
        <w:t>предложение</w:t>
      </w:r>
      <w:r w:rsidR="0047117B" w:rsidRPr="000D00E7">
        <w:rPr>
          <w:sz w:val="24"/>
          <w:szCs w:val="24"/>
        </w:rPr>
        <w:t>;</w:t>
      </w:r>
    </w:p>
    <w:p w:rsidR="000845F6" w:rsidRPr="009044F1" w:rsidRDefault="00C52EEA" w:rsidP="000D00E7">
      <w:pPr>
        <w:pStyle w:val="Heading2"/>
        <w:rPr>
          <w:rFonts w:cs="Sylfaen"/>
        </w:rPr>
      </w:pPr>
      <w:r>
        <w:t>4</w:t>
      </w:r>
      <w:r w:rsidR="003E3FD0" w:rsidRPr="009044F1">
        <w:t>)</w:t>
      </w:r>
      <w:r w:rsidR="00333B85" w:rsidRPr="005114D0">
        <w:tab/>
      </w:r>
      <w:r w:rsidR="003E3FD0" w:rsidRPr="009044F1">
        <w:rPr>
          <w:rFonts w:ascii="Calibri" w:hAnsi="Calibri" w:cs="Calibri"/>
        </w:rPr>
        <w:t>копию</w:t>
      </w:r>
      <w:r w:rsidR="003E3FD0" w:rsidRPr="009044F1">
        <w:t xml:space="preserve"> </w:t>
      </w:r>
      <w:r w:rsidR="003E3FD0" w:rsidRPr="009044F1">
        <w:rPr>
          <w:rFonts w:ascii="Calibri" w:hAnsi="Calibri" w:cs="Calibri"/>
        </w:rPr>
        <w:t>агентского</w:t>
      </w:r>
      <w:r w:rsidR="003E3FD0" w:rsidRPr="009044F1">
        <w:t xml:space="preserve"> </w:t>
      </w:r>
      <w:r w:rsidR="003E3FD0" w:rsidRPr="009044F1">
        <w:rPr>
          <w:rFonts w:ascii="Calibri" w:hAnsi="Calibri" w:cs="Calibri"/>
        </w:rPr>
        <w:t>договора</w:t>
      </w:r>
      <w:r w:rsidR="003E3FD0" w:rsidRPr="009044F1">
        <w:t xml:space="preserve"> </w:t>
      </w:r>
      <w:r w:rsidR="003E3FD0" w:rsidRPr="009044F1">
        <w:rPr>
          <w:rFonts w:ascii="Calibri" w:hAnsi="Calibri" w:cs="Calibri"/>
        </w:rPr>
        <w:t>и</w:t>
      </w:r>
      <w:r w:rsidR="003E3FD0" w:rsidRPr="009044F1">
        <w:t xml:space="preserve"> </w:t>
      </w:r>
      <w:r w:rsidR="003E3FD0" w:rsidRPr="009044F1">
        <w:rPr>
          <w:rFonts w:ascii="Calibri" w:hAnsi="Calibri" w:cs="Calibri"/>
        </w:rPr>
        <w:t>данные</w:t>
      </w:r>
      <w:r w:rsidR="003E3FD0" w:rsidRPr="009044F1">
        <w:t xml:space="preserve"> </w:t>
      </w:r>
      <w:r w:rsidR="003E3FD0" w:rsidRPr="009044F1">
        <w:rPr>
          <w:rFonts w:ascii="Calibri" w:hAnsi="Calibri" w:cs="Calibri"/>
        </w:rPr>
        <w:t>лица</w:t>
      </w:r>
      <w:r w:rsidR="003E3FD0" w:rsidRPr="009044F1">
        <w:t xml:space="preserve">, </w:t>
      </w:r>
      <w:r w:rsidR="003E3FD0" w:rsidRPr="009044F1">
        <w:rPr>
          <w:rFonts w:ascii="Calibri" w:hAnsi="Calibri" w:cs="Calibri"/>
        </w:rPr>
        <w:t>являющегося</w:t>
      </w:r>
      <w:r w:rsidR="003E3FD0" w:rsidRPr="009044F1">
        <w:t xml:space="preserve"> </w:t>
      </w:r>
      <w:r w:rsidR="003E3FD0" w:rsidRPr="009044F1">
        <w:rPr>
          <w:rFonts w:ascii="Calibri" w:hAnsi="Calibri" w:cs="Calibri"/>
        </w:rPr>
        <w:t>стороной</w:t>
      </w:r>
      <w:r w:rsidR="003E3FD0" w:rsidRPr="009044F1">
        <w:t xml:space="preserve"> </w:t>
      </w:r>
      <w:r w:rsidR="003E3FD0" w:rsidRPr="009044F1">
        <w:rPr>
          <w:rFonts w:ascii="Calibri" w:hAnsi="Calibri" w:cs="Calibri"/>
        </w:rPr>
        <w:t>этого</w:t>
      </w:r>
      <w:r w:rsidR="003E3FD0" w:rsidRPr="009044F1">
        <w:t xml:space="preserve"> </w:t>
      </w:r>
      <w:r w:rsidR="003E3FD0" w:rsidRPr="009044F1">
        <w:rPr>
          <w:rFonts w:ascii="Calibri" w:hAnsi="Calibri" w:cs="Calibri"/>
        </w:rPr>
        <w:t>договора</w:t>
      </w:r>
      <w:r w:rsidR="003E3FD0" w:rsidRPr="009044F1">
        <w:t xml:space="preserve">, </w:t>
      </w:r>
      <w:r w:rsidR="003E3FD0" w:rsidRPr="009044F1">
        <w:rPr>
          <w:rFonts w:ascii="Calibri" w:hAnsi="Calibri" w:cs="Calibri"/>
        </w:rPr>
        <w:t>если</w:t>
      </w:r>
      <w:r w:rsidR="003E3FD0" w:rsidRPr="009044F1">
        <w:t xml:space="preserve"> </w:t>
      </w:r>
      <w:r w:rsidR="003E3FD0" w:rsidRPr="009044F1">
        <w:rPr>
          <w:rFonts w:ascii="Calibri" w:hAnsi="Calibri" w:cs="Calibri"/>
        </w:rPr>
        <w:t>заключаемый</w:t>
      </w:r>
      <w:r w:rsidR="003E3FD0" w:rsidRPr="009044F1">
        <w:t xml:space="preserve"> </w:t>
      </w:r>
      <w:r w:rsidR="003E3FD0" w:rsidRPr="009044F1">
        <w:rPr>
          <w:rFonts w:ascii="Calibri" w:hAnsi="Calibri" w:cs="Calibri"/>
        </w:rPr>
        <w:t>договор</w:t>
      </w:r>
      <w:r w:rsidR="003E3FD0" w:rsidRPr="009044F1">
        <w:t xml:space="preserve"> </w:t>
      </w:r>
      <w:r w:rsidR="003E3FD0" w:rsidRPr="009044F1">
        <w:rPr>
          <w:rFonts w:ascii="Calibri" w:hAnsi="Calibri" w:cs="Calibri"/>
        </w:rPr>
        <w:t>будет</w:t>
      </w:r>
      <w:r w:rsidR="003E3FD0" w:rsidRPr="009044F1">
        <w:t xml:space="preserve"> </w:t>
      </w:r>
      <w:r w:rsidR="003E3FD0" w:rsidRPr="009044F1">
        <w:rPr>
          <w:rFonts w:ascii="Calibri" w:hAnsi="Calibri" w:cs="Calibri"/>
        </w:rPr>
        <w:t>исполняться</w:t>
      </w:r>
      <w:r w:rsidR="003E3FD0" w:rsidRPr="009044F1">
        <w:t xml:space="preserve"> </w:t>
      </w:r>
      <w:r w:rsidR="003E3FD0" w:rsidRPr="009044F1">
        <w:rPr>
          <w:rFonts w:ascii="Calibri" w:hAnsi="Calibri" w:cs="Calibri"/>
        </w:rPr>
        <w:t>через</w:t>
      </w:r>
      <w:r w:rsidR="003E3FD0" w:rsidRPr="009044F1">
        <w:t xml:space="preserve"> </w:t>
      </w:r>
      <w:r w:rsidR="003E3FD0" w:rsidRPr="009044F1">
        <w:rPr>
          <w:rFonts w:ascii="Calibri" w:hAnsi="Calibri" w:cs="Calibri"/>
        </w:rPr>
        <w:t>агентство</w:t>
      </w:r>
      <w:r w:rsidR="003E3FD0" w:rsidRPr="009044F1">
        <w:t>;</w:t>
      </w:r>
    </w:p>
    <w:p w:rsidR="000845F6" w:rsidRPr="00D3436F" w:rsidRDefault="0036720C" w:rsidP="000D00E7">
      <w:pPr>
        <w:pStyle w:val="Heading2"/>
      </w:pPr>
      <w:r>
        <w:t>5</w:t>
      </w:r>
      <w:r w:rsidR="003E3FD0" w:rsidRPr="009044F1">
        <w:t>)</w:t>
      </w:r>
      <w:r w:rsidR="00333B85" w:rsidRPr="005114D0">
        <w:tab/>
      </w:r>
      <w:r w:rsidR="003E3FD0" w:rsidRPr="009044F1">
        <w:rPr>
          <w:rFonts w:ascii="Calibri" w:hAnsi="Calibri" w:cs="Calibri"/>
        </w:rPr>
        <w:t>копию</w:t>
      </w:r>
      <w:r w:rsidR="003E3FD0" w:rsidRPr="009044F1">
        <w:t xml:space="preserve"> </w:t>
      </w:r>
      <w:r w:rsidR="003E3FD0" w:rsidRPr="009044F1">
        <w:rPr>
          <w:rFonts w:ascii="Calibri" w:hAnsi="Calibri" w:cs="Calibri"/>
        </w:rPr>
        <w:t>договора</w:t>
      </w:r>
      <w:r w:rsidR="003E3FD0" w:rsidRPr="009044F1">
        <w:t xml:space="preserve"> </w:t>
      </w:r>
      <w:r w:rsidR="003E3FD0" w:rsidRPr="009044F1">
        <w:rPr>
          <w:rFonts w:ascii="Calibri" w:hAnsi="Calibri" w:cs="Calibri"/>
        </w:rPr>
        <w:t>о</w:t>
      </w:r>
      <w:r w:rsidR="003E3FD0" w:rsidRPr="009044F1">
        <w:t xml:space="preserve"> </w:t>
      </w:r>
      <w:r w:rsidR="003E3FD0" w:rsidRPr="009044F1">
        <w:rPr>
          <w:rFonts w:ascii="Calibri" w:hAnsi="Calibri" w:cs="Calibri"/>
        </w:rPr>
        <w:t>совместной</w:t>
      </w:r>
      <w:r w:rsidR="003E3FD0" w:rsidRPr="009044F1">
        <w:t xml:space="preserve"> </w:t>
      </w:r>
      <w:r w:rsidR="003E3FD0" w:rsidRPr="009044F1">
        <w:rPr>
          <w:rFonts w:ascii="Calibri" w:hAnsi="Calibri" w:cs="Calibri"/>
        </w:rPr>
        <w:t>деятельности</w:t>
      </w:r>
      <w:r w:rsidR="003E3FD0" w:rsidRPr="009044F1">
        <w:t xml:space="preserve">, </w:t>
      </w:r>
      <w:r w:rsidR="003E3FD0" w:rsidRPr="009044F1">
        <w:rPr>
          <w:rFonts w:ascii="Calibri" w:hAnsi="Calibri" w:cs="Calibri"/>
        </w:rPr>
        <w:t>если</w:t>
      </w:r>
      <w:r w:rsidR="003E3FD0" w:rsidRPr="009044F1">
        <w:t xml:space="preserve"> </w:t>
      </w:r>
      <w:r w:rsidR="003E3FD0" w:rsidRPr="009044F1">
        <w:rPr>
          <w:rFonts w:ascii="Calibri" w:hAnsi="Calibri" w:cs="Calibri"/>
        </w:rPr>
        <w:t>участники</w:t>
      </w:r>
      <w:r w:rsidR="003E3FD0" w:rsidRPr="009044F1">
        <w:t xml:space="preserve"> </w:t>
      </w:r>
      <w:r w:rsidR="003E3FD0" w:rsidRPr="009044F1">
        <w:rPr>
          <w:rFonts w:ascii="Calibri" w:hAnsi="Calibri" w:cs="Calibri"/>
        </w:rPr>
        <w:t>участвуют</w:t>
      </w:r>
      <w:r w:rsidR="003E3FD0" w:rsidRPr="009044F1">
        <w:t xml:space="preserve"> </w:t>
      </w:r>
      <w:r w:rsidR="003E3FD0" w:rsidRPr="009044F1">
        <w:rPr>
          <w:rFonts w:ascii="Calibri" w:hAnsi="Calibri" w:cs="Calibri"/>
        </w:rPr>
        <w:t>в</w:t>
      </w:r>
      <w:r w:rsidR="003E3FD0" w:rsidRPr="009044F1">
        <w:t xml:space="preserve"> </w:t>
      </w:r>
      <w:r w:rsidR="003E3FD0" w:rsidRPr="009044F1">
        <w:rPr>
          <w:rFonts w:ascii="Calibri" w:hAnsi="Calibri" w:cs="Calibri"/>
        </w:rPr>
        <w:t>настоящей</w:t>
      </w:r>
      <w:r w:rsidR="003E3FD0" w:rsidRPr="009044F1">
        <w:t xml:space="preserve"> </w:t>
      </w:r>
      <w:r w:rsidR="003E3FD0" w:rsidRPr="009044F1">
        <w:rPr>
          <w:rFonts w:ascii="Calibri" w:hAnsi="Calibri" w:cs="Calibri"/>
        </w:rPr>
        <w:t>процедуре</w:t>
      </w:r>
      <w:r w:rsidR="003E3FD0" w:rsidRPr="009044F1">
        <w:t xml:space="preserve"> </w:t>
      </w:r>
      <w:r w:rsidR="003E3FD0" w:rsidRPr="009044F1">
        <w:rPr>
          <w:rFonts w:ascii="Calibri" w:hAnsi="Calibri" w:cs="Calibri"/>
        </w:rPr>
        <w:t>в</w:t>
      </w:r>
      <w:r w:rsidR="003E3FD0" w:rsidRPr="009044F1">
        <w:t xml:space="preserve"> </w:t>
      </w:r>
      <w:r w:rsidR="003E3FD0" w:rsidRPr="009044F1">
        <w:rPr>
          <w:rFonts w:ascii="Calibri" w:hAnsi="Calibri" w:cs="Calibri"/>
        </w:rPr>
        <w:t>порядке</w:t>
      </w:r>
      <w:r w:rsidR="003E3FD0" w:rsidRPr="009044F1">
        <w:t xml:space="preserve"> </w:t>
      </w:r>
      <w:r w:rsidR="003E3FD0" w:rsidRPr="009044F1">
        <w:rPr>
          <w:rFonts w:ascii="Calibri" w:hAnsi="Calibri" w:cs="Calibri"/>
        </w:rPr>
        <w:t>совместной</w:t>
      </w:r>
      <w:r w:rsidR="003E3FD0" w:rsidRPr="009044F1">
        <w:t xml:space="preserve"> </w:t>
      </w:r>
      <w:r w:rsidR="003E3FD0" w:rsidRPr="009044F1">
        <w:rPr>
          <w:rFonts w:ascii="Calibri" w:hAnsi="Calibri" w:cs="Calibri"/>
        </w:rPr>
        <w:t>деятельности</w:t>
      </w:r>
      <w:r w:rsidR="003E3FD0" w:rsidRPr="009044F1">
        <w:t xml:space="preserve"> (</w:t>
      </w:r>
      <w:r w:rsidR="003E3FD0" w:rsidRPr="009044F1">
        <w:rPr>
          <w:rFonts w:ascii="Calibri" w:hAnsi="Calibri" w:cs="Calibri"/>
        </w:rPr>
        <w:t>консорциумом</w:t>
      </w:r>
      <w:r w:rsidR="003E3FD0" w:rsidRPr="009044F1">
        <w:t>);</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 xml:space="preserve">включает также расходы по части </w:t>
      </w:r>
      <w:r w:rsidRPr="009044F1">
        <w:rPr>
          <w:rFonts w:ascii="GHEA Grapalat" w:hAnsi="GHEA Grapalat"/>
        </w:rPr>
        <w:lastRenderedPageBreak/>
        <w:t>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xml:space="preserve">, и они соответствуют друг другу, а в сумме, указанной буквами в графе общей цены, заполнены лишние слова, в результате чего получается </w:t>
      </w:r>
      <w:r w:rsidRPr="00A14685">
        <w:rPr>
          <w:rFonts w:ascii="GHEA Grapalat" w:hAnsi="GHEA Grapalat"/>
          <w:sz w:val="24"/>
          <w:szCs w:val="24"/>
        </w:rPr>
        <w:lastRenderedPageBreak/>
        <w:t>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416546" w:rsidRDefault="00416546"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0D00E7" w:rsidRPr="000D00E7">
        <w:rPr>
          <w:rFonts w:ascii="GHEA Grapalat" w:hAnsi="GHEA Grapalat"/>
          <w:sz w:val="24"/>
          <w:szCs w:val="24"/>
        </w:rPr>
        <w:t>7</w:t>
      </w:r>
      <w:r w:rsidR="00A9098A" w:rsidRPr="00AD29CE">
        <w:rPr>
          <w:rFonts w:ascii="GHEA Grapalat" w:hAnsi="GHEA Grapalat"/>
          <w:sz w:val="24"/>
          <w:szCs w:val="24"/>
        </w:rPr>
        <w:t>"-ый день в "</w:t>
      </w:r>
      <w:r w:rsidR="000D00E7" w:rsidRPr="000D00E7">
        <w:rPr>
          <w:rFonts w:ascii="GHEA Grapalat" w:hAnsi="GHEA Grapalat"/>
          <w:sz w:val="24"/>
          <w:szCs w:val="24"/>
        </w:rPr>
        <w:t>11.00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0D00E7" w:rsidRPr="000D00E7">
        <w:rPr>
          <w:rFonts w:ascii="GHEA Grapalat" w:hAnsi="GHEA Grapalat"/>
          <w:i w:val="0"/>
          <w:sz w:val="24"/>
          <w:szCs w:val="24"/>
        </w:rPr>
        <w:t>установленному ЦБ</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w:t>
      </w:r>
      <w:r w:rsidRPr="009044F1">
        <w:rPr>
          <w:rFonts w:ascii="GHEA Grapalat" w:hAnsi="GHEA Grapalat"/>
          <w:sz w:val="24"/>
          <w:szCs w:val="24"/>
        </w:rPr>
        <w:lastRenderedPageBreak/>
        <w:t>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6834A0" w:rsidRDefault="006834A0" w:rsidP="006834A0">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 цены превышают цену, установленную заявкой на закупку,</w:t>
      </w:r>
      <w:r w:rsidRPr="000811C1">
        <w:rPr>
          <w:rFonts w:ascii="GHEA Grapalat" w:hAnsi="GHEA Grapalat"/>
          <w:sz w:val="24"/>
          <w:szCs w:val="24"/>
        </w:rPr>
        <w:t xml:space="preserve"> </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Pr="00A644AB">
        <w:rPr>
          <w:rFonts w:ascii="GHEA Grapalat" w:hAnsi="GHEA Grapalat"/>
          <w:sz w:val="24"/>
          <w:szCs w:val="24"/>
        </w:rPr>
        <w:t xml:space="preserve"> </w:t>
      </w:r>
      <w:r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Pr>
          <w:rFonts w:ascii="GHEA Grapalat" w:hAnsi="GHEA Grapalat"/>
          <w:sz w:val="24"/>
          <w:szCs w:val="24"/>
        </w:rPr>
        <w:t xml:space="preserve"> цены, превышающей</w:t>
      </w:r>
      <w:r w:rsidRPr="000811C1">
        <w:rPr>
          <w:rFonts w:ascii="GHEA Grapalat" w:hAnsi="GHEA Grapalat"/>
          <w:sz w:val="24"/>
          <w:szCs w:val="24"/>
        </w:rPr>
        <w:t xml:space="preserve"> цену, установленную заявкой на закупку, и заключения соглашения между сторонами. При этом соглашение заключается в течение </w:t>
      </w:r>
      <w:r>
        <w:rPr>
          <w:rFonts w:ascii="GHEA Grapalat" w:hAnsi="GHEA Grapalat"/>
          <w:sz w:val="24"/>
          <w:szCs w:val="24"/>
        </w:rPr>
        <w:t>пятнадцати</w:t>
      </w:r>
      <w:r w:rsidRPr="000811C1">
        <w:rPr>
          <w:rFonts w:ascii="GHEA Grapalat" w:hAnsi="GHEA Grapalat"/>
          <w:sz w:val="24"/>
          <w:szCs w:val="24"/>
        </w:rPr>
        <w:t xml:space="preserve"> рабочих дней после предусмотрения дополнительных финансовых средств с продлением сроков </w:t>
      </w:r>
      <w:r>
        <w:rPr>
          <w:rFonts w:ascii="GHEA Grapalat" w:hAnsi="GHEA Grapalat"/>
          <w:sz w:val="24"/>
          <w:szCs w:val="24"/>
        </w:rPr>
        <w:t>предоставления услуг</w:t>
      </w:r>
      <w:r w:rsidRPr="00356BF3">
        <w:rPr>
          <w:rFonts w:ascii="GHEA Grapalat" w:hAnsi="GHEA Grapalat"/>
          <w:sz w:val="24"/>
          <w:szCs w:val="24"/>
        </w:rPr>
        <w:t xml:space="preserve"> н</w:t>
      </w:r>
      <w:r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в течение </w:t>
      </w:r>
      <w:r>
        <w:rPr>
          <w:rFonts w:ascii="GHEA Grapalat" w:hAnsi="GHEA Grapalat"/>
          <w:sz w:val="24"/>
          <w:szCs w:val="24"/>
        </w:rPr>
        <w:t>шестидесяти</w:t>
      </w:r>
      <w:r w:rsidRPr="00235D56">
        <w:rPr>
          <w:rFonts w:ascii="GHEA Grapalat" w:hAnsi="GHEA Grapalat"/>
          <w:sz w:val="24"/>
          <w:szCs w:val="24"/>
        </w:rPr>
        <w:t xml:space="preserve"> календарных дней, следующих за заключением</w:t>
      </w:r>
      <w:r w:rsidRPr="0039134D">
        <w:rPr>
          <w:rFonts w:ascii="GHEA Grapalat" w:hAnsi="GHEA Grapalat"/>
          <w:sz w:val="24"/>
          <w:szCs w:val="24"/>
        </w:rPr>
        <w:t xml:space="preserve"> </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sidRPr="00EC09B0">
        <w:rPr>
          <w:rFonts w:ascii="GHEA Grapalat" w:hAnsi="GHEA Grapalat"/>
          <w:sz w:val="24"/>
          <w:szCs w:val="24"/>
        </w:rPr>
        <w:t xml:space="preserve"> </w:t>
      </w:r>
      <w:r>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xml:space="preserve">, с которыми он ознакомляется на месте, с правом фотографировать их, и которые он возвращает секретарю комиссии в ходе заседания, </w:t>
      </w:r>
      <w:r w:rsidRPr="009044F1">
        <w:rPr>
          <w:rFonts w:ascii="GHEA Grapalat" w:hAnsi="GHEA Grapalat"/>
        </w:rPr>
        <w:lastRenderedPageBreak/>
        <w:t>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0D00E7"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 xml:space="preserve">оригинала </w:t>
      </w:r>
      <w:r w:rsidRPr="009044F1">
        <w:rPr>
          <w:rFonts w:ascii="GHEA Grapalat" w:hAnsi="GHEA Grapalat"/>
          <w:sz w:val="24"/>
          <w:szCs w:val="24"/>
        </w:rPr>
        <w:lastRenderedPageBreak/>
        <w:t>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3E503E" w:rsidRPr="00925DE0">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D00E7" w:rsidRDefault="000D00E7" w:rsidP="000D00E7">
      <w:pPr>
        <w:jc w:val="center"/>
        <w:rPr>
          <w:rFonts w:ascii="GHEA Grapalat" w:hAnsi="GHEA Grapalat"/>
          <w:b/>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w:t>
      </w:r>
    </w:p>
    <w:p w:rsidR="000D00E7" w:rsidRDefault="000D00E7" w:rsidP="000D00E7">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На основании требования о предоставлении обеспечени</w:t>
      </w:r>
      <w:r>
        <w:rPr>
          <w:rFonts w:ascii="GHEA Grapalat" w:hAnsi="GHEA Grapalat"/>
        </w:rPr>
        <w:t>й</w:t>
      </w:r>
      <w:r w:rsidRPr="009044F1">
        <w:rPr>
          <w:rFonts w:ascii="GHEA Grapalat" w:hAnsi="GHEA Grapalat"/>
        </w:rPr>
        <w:t xml:space="preserve"> </w:t>
      </w:r>
      <w:r>
        <w:rPr>
          <w:rFonts w:ascii="GHEA Grapalat" w:hAnsi="GHEA Grapalat"/>
        </w:rPr>
        <w:t xml:space="preserve">квалификации и </w:t>
      </w:r>
      <w:r w:rsidRPr="009044F1">
        <w:rPr>
          <w:rFonts w:ascii="GHEA Grapalat" w:hAnsi="GHEA Grapalat"/>
        </w:rPr>
        <w:t>договора отобранный участник в течение 10</w:t>
      </w:r>
      <w:r>
        <w:rPr>
          <w:rFonts w:ascii="GHEA Grapalat" w:hAnsi="GHEA Grapalat"/>
        </w:rPr>
        <w:t xml:space="preserve">-и </w:t>
      </w:r>
      <w:r w:rsidRPr="009044F1">
        <w:rPr>
          <w:rFonts w:ascii="GHEA Grapalat" w:hAnsi="GHEA Grapalat"/>
        </w:rPr>
        <w:t>рабочих дней со дня его получения</w:t>
      </w:r>
      <w:r>
        <w:rPr>
          <w:rFonts w:ascii="GHEA Grapalat" w:hAnsi="GHEA Grapalat"/>
        </w:rPr>
        <w:t>,</w:t>
      </w:r>
      <w:r w:rsidRPr="009044F1">
        <w:rPr>
          <w:rFonts w:ascii="GHEA Grapalat" w:hAnsi="GHEA Grapalat"/>
        </w:rPr>
        <w:t xml:space="preserve"> обязан представить обеспечени</w:t>
      </w:r>
      <w:r>
        <w:rPr>
          <w:rFonts w:ascii="GHEA Grapalat" w:hAnsi="GHEA Grapalat"/>
        </w:rPr>
        <w:t>я квалификации и</w:t>
      </w:r>
      <w:r w:rsidRPr="009044F1">
        <w:rPr>
          <w:rFonts w:ascii="GHEA Grapalat" w:hAnsi="GHEA Grapalat"/>
        </w:rPr>
        <w:t xml:space="preserve"> договора. С отобранным участником заключается договор, если он представляет обеспечени</w:t>
      </w:r>
      <w:r>
        <w:rPr>
          <w:rFonts w:ascii="GHEA Grapalat" w:hAnsi="GHEA Grapalat"/>
        </w:rPr>
        <w:t xml:space="preserve">я квалификации и </w:t>
      </w:r>
      <w:r w:rsidRPr="009044F1">
        <w:rPr>
          <w:rFonts w:ascii="GHEA Grapalat" w:hAnsi="GHEA Grapalat"/>
        </w:rPr>
        <w:t xml:space="preserve"> договора.</w:t>
      </w:r>
    </w:p>
    <w:p w:rsidR="000D00E7" w:rsidRDefault="000D00E7" w:rsidP="000D00E7">
      <w:pPr>
        <w:widowControl w:val="0"/>
        <w:tabs>
          <w:tab w:val="left" w:pos="1276"/>
        </w:tabs>
        <w:spacing w:after="160"/>
        <w:ind w:firstLine="567"/>
        <w:jc w:val="both"/>
        <w:rPr>
          <w:rFonts w:ascii="GHEA Grapalat" w:hAnsi="GHEA Grapalat"/>
        </w:rPr>
      </w:pPr>
      <w:r>
        <w:rPr>
          <w:rFonts w:ascii="GHEA Grapalat" w:hAnsi="GHEA Grapalat"/>
        </w:rPr>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w:t>
      </w:r>
      <w:r w:rsidRPr="00370E40">
        <w:rPr>
          <w:rFonts w:ascii="GHEA Grapalat" w:hAnsi="GHEA Grapalat"/>
        </w:rPr>
        <w:t>ценового предложения отобранного участника. 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w:t>
      </w:r>
      <w:r w:rsidRPr="00864ABA">
        <w:rPr>
          <w:rFonts w:ascii="GHEA Grapalat" w:hAnsi="GHEA Grapalat"/>
        </w:rPr>
        <w:t xml:space="preserve"> . </w:t>
      </w:r>
      <w:r w:rsidRPr="00370E40">
        <w:rPr>
          <w:rFonts w:ascii="GHEA Grapalat" w:hAnsi="GHEA Grapalat"/>
        </w:rPr>
        <w:t xml:space="preserve">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p>
    <w:p w:rsidR="000D00E7" w:rsidRPr="00BF3E44" w:rsidRDefault="000D00E7" w:rsidP="000D00E7">
      <w:pPr>
        <w:widowControl w:val="0"/>
        <w:tabs>
          <w:tab w:val="left" w:pos="1276"/>
        </w:tabs>
        <w:spacing w:after="160"/>
        <w:ind w:firstLine="567"/>
        <w:jc w:val="both"/>
        <w:rPr>
          <w:rFonts w:ascii="GHEA Grapalat" w:hAnsi="GHEA Grapalat" w:cs="Sylfaen"/>
        </w:rPr>
      </w:pP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BF3E44">
        <w:rPr>
          <w:rFonts w:ascii="Calibri" w:hAnsi="Calibri" w:cs="Calibri"/>
        </w:rPr>
        <w:t> </w:t>
      </w:r>
      <w:r w:rsidRPr="00BF3E44">
        <w:rPr>
          <w:rFonts w:ascii="GHEA Grapalat" w:hAnsi="GHEA Grapalat" w:cs="GHEA Grapalat"/>
        </w:rPr>
        <w:t>«</w:t>
      </w:r>
      <w:r w:rsidRPr="00BF3E44">
        <w:rPr>
          <w:rFonts w:ascii="GHEA Grapalat" w:hAnsi="GHEA Grapalat" w:cs="Sylfaen"/>
        </w:rPr>
        <w:t>900008000698</w:t>
      </w:r>
      <w:r w:rsidRPr="00BF3E44">
        <w:rPr>
          <w:rFonts w:ascii="GHEA Grapalat" w:hAnsi="GHEA Grapalat" w:cs="GHEA Grapalat"/>
        </w:rPr>
        <w:t>»</w:t>
      </w:r>
      <w:r w:rsidRPr="00BF3E44">
        <w:rPr>
          <w:rFonts w:ascii="GHEA Grapalat" w:hAnsi="GHEA Grapalat" w:cs="Sylfaen"/>
        </w:rPr>
        <w:t xml:space="preserve"> </w:t>
      </w:r>
      <w:r w:rsidRPr="00BF3E44">
        <w:rPr>
          <w:rFonts w:ascii="GHEA Grapalat" w:hAnsi="GHEA Grapalat" w:cs="GHEA Grapalat"/>
        </w:rPr>
        <w:t>открытый</w:t>
      </w:r>
      <w:r w:rsidRPr="00BF3E44">
        <w:rPr>
          <w:rFonts w:ascii="GHEA Grapalat" w:hAnsi="GHEA Grapalat" w:cs="Sylfaen"/>
        </w:rPr>
        <w:t xml:space="preserve"> </w:t>
      </w:r>
      <w:r w:rsidRPr="00BF3E44">
        <w:rPr>
          <w:rFonts w:ascii="GHEA Grapalat" w:hAnsi="GHEA Grapalat" w:cs="GHEA Grapalat"/>
        </w:rPr>
        <w:t>в</w:t>
      </w:r>
      <w:r w:rsidRPr="00BF3E44">
        <w:rPr>
          <w:rFonts w:ascii="GHEA Grapalat" w:hAnsi="GHEA Grapalat" w:cs="Sylfaen"/>
        </w:rPr>
        <w:t xml:space="preserve"> </w:t>
      </w:r>
      <w:r w:rsidRPr="00BF3E44">
        <w:rPr>
          <w:rFonts w:ascii="GHEA Grapalat" w:hAnsi="GHEA Grapalat" w:cs="GHEA Grapalat"/>
        </w:rPr>
        <w:t>Центральном</w:t>
      </w:r>
      <w:r w:rsidRPr="00BF3E44">
        <w:rPr>
          <w:rFonts w:ascii="GHEA Grapalat" w:hAnsi="GHEA Grapalat" w:cs="Sylfaen"/>
        </w:rPr>
        <w:t xml:space="preserve"> </w:t>
      </w:r>
      <w:r w:rsidRPr="00BF3E44">
        <w:rPr>
          <w:rFonts w:ascii="GHEA Grapalat" w:hAnsi="GHEA Grapalat" w:cs="GHEA Grapalat"/>
        </w:rPr>
        <w:t>казначейс</w:t>
      </w:r>
      <w:r w:rsidRPr="00BF3E44">
        <w:rPr>
          <w:rFonts w:ascii="GHEA Grapalat" w:hAnsi="GHEA Grapalat" w:cs="Sylfaen"/>
        </w:rPr>
        <w:t>тве на имя уполномоченного органа.</w:t>
      </w:r>
    </w:p>
    <w:p w:rsidR="000D00E7" w:rsidRDefault="000D00E7" w:rsidP="000D00E7">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0D00E7" w:rsidRPr="009044F1" w:rsidRDefault="000D00E7" w:rsidP="000D00E7">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0D00E7" w:rsidRDefault="000D00E7" w:rsidP="000D00E7">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w:t>
      </w:r>
      <w:r w:rsidRPr="00864ABA">
        <w:rPr>
          <w:rFonts w:ascii="GHEA Grapalat" w:hAnsi="GHEA Grapalat"/>
        </w:rPr>
        <w:t xml:space="preserve"> " в одностороннем порядке утвержденного заявления-в виде неустойки (приложение 5.1) или наличных денег”.</w:t>
      </w:r>
    </w:p>
    <w:p w:rsidR="000D00E7" w:rsidRPr="00DC30CC" w:rsidRDefault="000D00E7" w:rsidP="000D00E7">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Pr>
          <w:rFonts w:ascii="GHEA Grapalat" w:hAnsi="GHEA Grapalat"/>
        </w:rPr>
        <w:t>20</w:t>
      </w:r>
      <w:r w:rsidRPr="009044F1">
        <w:rPr>
          <w:rFonts w:ascii="GHEA Grapalat" w:hAnsi="GHEA Grapalat"/>
        </w:rPr>
        <w:t xml:space="preserve">-го рабочего дня, следующего за последним днем исполнения в полном объеме обязательств, </w:t>
      </w:r>
      <w:r w:rsidRPr="009044F1">
        <w:rPr>
          <w:rFonts w:ascii="GHEA Grapalat" w:hAnsi="GHEA Grapalat"/>
        </w:rPr>
        <w:lastRenderedPageBreak/>
        <w:t xml:space="preserve">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0D00E7" w:rsidRDefault="000D00E7" w:rsidP="000D00E7">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0D00E7" w:rsidRPr="009044F1" w:rsidRDefault="000D00E7" w:rsidP="000D00E7">
      <w:pPr>
        <w:widowControl w:val="0"/>
        <w:tabs>
          <w:tab w:val="left" w:pos="1276"/>
        </w:tabs>
        <w:spacing w:after="160"/>
        <w:ind w:firstLine="567"/>
        <w:jc w:val="both"/>
        <w:rPr>
          <w:rFonts w:ascii="GHEA Grapalat" w:hAnsi="GHEA Grapalat"/>
        </w:rPr>
      </w:pPr>
      <w:r w:rsidRPr="009044F1">
        <w:rPr>
          <w:rFonts w:ascii="GHEA Grapalat" w:hAnsi="GHEA Grapalat"/>
        </w:rPr>
        <w:t>10.</w:t>
      </w:r>
      <w:r w:rsidRPr="00C50913">
        <w:rPr>
          <w:rFonts w:ascii="GHEA Grapalat" w:hAnsi="GHEA Grapalat"/>
        </w:rPr>
        <w:t>4</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0D00E7" w:rsidRDefault="002807DD" w:rsidP="002807DD">
      <w:pPr>
        <w:rPr>
          <w:rFonts w:ascii="GHEA Grapalat" w:hAnsi="GHEA Grapalat"/>
          <w:b/>
        </w:rPr>
      </w:pPr>
      <w:r>
        <w:rPr>
          <w:rFonts w:ascii="GHEA Grapalat" w:hAnsi="GHEA Grapalat"/>
          <w:b/>
        </w:rPr>
        <w:t xml:space="preserve">                      </w:t>
      </w:r>
    </w:p>
    <w:p w:rsidR="00096865" w:rsidRDefault="008D5016" w:rsidP="000D00E7">
      <w:pPr>
        <w:jc w:val="center"/>
        <w:rPr>
          <w:rFonts w:ascii="GHEA Grapalat" w:hAnsi="GHEA Grapalat"/>
          <w:b/>
        </w:rPr>
      </w:pPr>
      <w:r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D00E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w:t>
      </w:r>
      <w:r w:rsidR="000D00E7" w:rsidRPr="000D00E7">
        <w:rPr>
          <w:rFonts w:ascii="GHEA Grapalat" w:hAnsi="GHEA Grapalat"/>
        </w:rPr>
        <w:t xml:space="preserve">  </w:t>
      </w:r>
      <w:r w:rsidRPr="009044F1">
        <w:rPr>
          <w:rFonts w:ascii="GHEA Grapalat" w:hAnsi="GHEA Grapalat"/>
        </w:rPr>
        <w:t>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0"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w:t>
      </w:r>
      <w:r w:rsidR="00D51669">
        <w:rPr>
          <w:rFonts w:ascii="GHEA Grapalat" w:hAnsi="GHEA Grapalat"/>
        </w:rPr>
        <w:lastRenderedPageBreak/>
        <w:t xml:space="preserve">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 xml:space="preserve">вправе принимать следующие решения относительно действий или бездействия </w:t>
      </w:r>
      <w:r w:rsidRPr="009044F1">
        <w:rPr>
          <w:rFonts w:ascii="GHEA Grapalat" w:hAnsi="GHEA Grapalat"/>
        </w:rPr>
        <w:lastRenderedPageBreak/>
        <w:t>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lastRenderedPageBreak/>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0D00E7"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0D00E7" w:rsidRPr="000D00E7">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0D00E7" w:rsidRDefault="00412DF7" w:rsidP="00412DF7">
      <w:pPr>
        <w:widowControl w:val="0"/>
        <w:spacing w:after="160" w:line="360" w:lineRule="auto"/>
        <w:ind w:firstLine="567"/>
        <w:jc w:val="both"/>
        <w:rPr>
          <w:rFonts w:ascii="GHEA Grapalat" w:hAnsi="GHEA Grapalat" w:cs="Sylfaen"/>
          <w:b/>
        </w:rPr>
      </w:pPr>
      <w:r w:rsidRPr="000D00E7">
        <w:rPr>
          <w:rFonts w:ascii="GHEA Grapalat" w:hAnsi="GHEA Grapalat"/>
          <w:b/>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w:t>
      </w:r>
      <w:r w:rsidRPr="000D00E7">
        <w:rPr>
          <w:rStyle w:val="Heading2Char"/>
          <w:rFonts w:ascii="Calibri" w:hAnsi="Calibri" w:cs="Calibri"/>
        </w:rPr>
        <w:t>Приложению</w:t>
      </w:r>
      <w:r w:rsidRPr="000D00E7">
        <w:rPr>
          <w:rStyle w:val="Heading2Char"/>
        </w:rPr>
        <w:t xml:space="preserve"> </w:t>
      </w:r>
      <w:r w:rsidRPr="000D00E7">
        <w:rPr>
          <w:rStyle w:val="Heading2Char"/>
          <w:rFonts w:ascii="Arial" w:hAnsi="Arial" w:cs="Arial"/>
        </w:rPr>
        <w:t>№</w:t>
      </w:r>
      <w:r w:rsidRPr="000D00E7">
        <w:rPr>
          <w:rStyle w:val="Heading2Char"/>
        </w:rPr>
        <w:t>1</w:t>
      </w:r>
      <w:r w:rsidRPr="009044F1">
        <w:rPr>
          <w:rFonts w:ascii="GHEA Grapalat" w:hAnsi="GHEA Grapalat"/>
        </w:rPr>
        <w:t>;</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2"/>
        <w:t>14</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 xml:space="preserve">ценовое предложение согласно </w:t>
      </w:r>
      <w:r w:rsidRPr="000D00E7">
        <w:rPr>
          <w:rStyle w:val="Heading2Char"/>
          <w:rFonts w:ascii="Calibri" w:hAnsi="Calibri" w:cs="Calibri"/>
        </w:rPr>
        <w:t>Приложению</w:t>
      </w:r>
      <w:r w:rsidRPr="000D00E7">
        <w:rPr>
          <w:rStyle w:val="Heading2Char"/>
        </w:rPr>
        <w:t xml:space="preserve"> </w:t>
      </w:r>
      <w:r w:rsidRPr="000D00E7">
        <w:rPr>
          <w:rStyle w:val="Heading2Char"/>
          <w:rFonts w:ascii="Arial" w:hAnsi="Arial" w:cs="Arial"/>
        </w:rPr>
        <w:t>№</w:t>
      </w:r>
      <w:r w:rsidR="00385C27" w:rsidRPr="000D00E7">
        <w:rPr>
          <w:rStyle w:val="Heading2Char"/>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 xml:space="preserve">исключением документов, представленных либо утвержденных 3-ьей стороной, в </w:t>
      </w:r>
      <w:r w:rsidRPr="002658C9">
        <w:rPr>
          <w:rFonts w:ascii="GHEA Grapalat" w:hAnsi="GHEA Grapalat"/>
        </w:rPr>
        <w:lastRenderedPageBreak/>
        <w:t>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0D00E7" w:rsidRPr="000D00E7">
        <w:rPr>
          <w:rFonts w:ascii="GHEA Grapalat" w:hAnsi="GHEA Grapalat"/>
        </w:rPr>
        <w:t>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0D00E7">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0D00E7" w:rsidRPr="000D00E7">
        <w:rPr>
          <w:rFonts w:ascii="GHEA Grapalat" w:hAnsi="GHEA Grapalat"/>
          <w:b/>
          <w:sz w:val="24"/>
          <w:szCs w:val="24"/>
        </w:rPr>
        <w:t>«GGAK-GHTsDzB-22/</w:t>
      </w:r>
      <w:r w:rsidR="00C66190">
        <w:rPr>
          <w:rFonts w:ascii="GHEA Grapalat" w:hAnsi="GHEA Grapalat"/>
          <w:b/>
          <w:sz w:val="24"/>
          <w:szCs w:val="24"/>
        </w:rPr>
        <w:t>06/SH</w:t>
      </w:r>
      <w:r w:rsidR="000D00E7" w:rsidRPr="000D00E7">
        <w:rPr>
          <w:rFonts w:ascii="GHEA Grapalat" w:hAnsi="GHEA Grapalat"/>
          <w:b/>
          <w:sz w:val="24"/>
          <w:szCs w:val="24"/>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AF59D0">
      <w:pPr>
        <w:widowControl w:val="0"/>
        <w:spacing w:after="160"/>
        <w:ind w:right="-115"/>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AF59D0">
      <w:pPr>
        <w:pStyle w:val="Heading6"/>
        <w:keepNext w:val="0"/>
        <w:widowControl w:val="0"/>
        <w:spacing w:after="160"/>
        <w:ind w:right="-115"/>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2421F6" w:rsidRPr="0024415D">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AF59D0">
      <w:pPr>
        <w:widowControl w:val="0"/>
        <w:spacing w:after="120"/>
        <w:ind w:right="-115"/>
        <w:jc w:val="center"/>
        <w:rPr>
          <w:rFonts w:ascii="GHEA Grapalat" w:hAnsi="GHEA Grapalat"/>
        </w:rPr>
      </w:pPr>
    </w:p>
    <w:p w:rsidR="00374F4A" w:rsidRPr="00C4157A" w:rsidRDefault="00374F4A" w:rsidP="00AF59D0">
      <w:pPr>
        <w:ind w:right="-115"/>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заявляет, что</w:t>
      </w:r>
    </w:p>
    <w:p w:rsidR="00374F4A" w:rsidRPr="000C1746" w:rsidRDefault="00374F4A" w:rsidP="00AF59D0">
      <w:pPr>
        <w:spacing w:after="160"/>
        <w:ind w:left="2694" w:right="-115"/>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AF59D0">
      <w:pPr>
        <w:ind w:right="-115"/>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AF59D0">
      <w:pPr>
        <w:spacing w:after="160"/>
        <w:ind w:left="4395" w:right="-11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AF59D0">
      <w:pPr>
        <w:ind w:right="-115"/>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Pr="00DD2B43">
        <w:rPr>
          <w:rFonts w:ascii="GHEA Grapalat" w:hAnsi="GHEA Grapalat"/>
        </w:rPr>
        <w:t>---</w:t>
      </w:r>
      <w:r w:rsidR="00890885">
        <w:rPr>
          <w:rFonts w:ascii="GHEA Grapalat" w:hAnsi="GHEA Grapalat"/>
        </w:rPr>
        <w:t>GHTsDzB</w:t>
      </w:r>
      <w:r w:rsidRPr="00DD2B43">
        <w:rPr>
          <w:rFonts w:ascii="GHEA Grapalat" w:hAnsi="GHEA Grapalat"/>
        </w:rPr>
        <w:t>---/---</w:t>
      </w:r>
      <w:r w:rsidR="006132ED">
        <w:rPr>
          <w:rFonts w:ascii="GHEA Grapalat" w:hAnsi="GHEA Grapalat"/>
        </w:rPr>
        <w:t>"</w:t>
      </w:r>
    </w:p>
    <w:p w:rsidR="00374F4A" w:rsidRPr="00C4157A" w:rsidRDefault="00374F4A" w:rsidP="00AF59D0">
      <w:pPr>
        <w:spacing w:after="160"/>
        <w:ind w:left="1560" w:right="-115"/>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E13CD0" w:rsidP="00AF59D0">
      <w:pPr>
        <w:spacing w:after="160"/>
        <w:ind w:right="-115"/>
        <w:jc w:val="both"/>
        <w:rPr>
          <w:rFonts w:ascii="GHEA Grapalat" w:hAnsi="GHEA Grapalat"/>
        </w:rPr>
      </w:pP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AF59D0">
      <w:pPr>
        <w:ind w:right="-115"/>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AF59D0">
      <w:pPr>
        <w:spacing w:after="160"/>
        <w:ind w:left="1843" w:right="-115"/>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AF59D0">
      <w:pPr>
        <w:ind w:right="-115"/>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AF59D0">
      <w:pPr>
        <w:spacing w:after="160"/>
        <w:ind w:left="4111" w:right="-115"/>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AF59D0">
      <w:pPr>
        <w:ind w:right="-115"/>
        <w:jc w:val="both"/>
        <w:rPr>
          <w:rFonts w:ascii="GHEA Grapalat" w:hAnsi="GHEA Grapalat"/>
        </w:rPr>
      </w:pPr>
    </w:p>
    <w:p w:rsidR="000612B9" w:rsidRDefault="004F0CAA" w:rsidP="00AF59D0">
      <w:pPr>
        <w:ind w:right="-115"/>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AF59D0">
      <w:pPr>
        <w:spacing w:after="160"/>
        <w:ind w:left="1843" w:right="-115"/>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AF59D0">
      <w:pPr>
        <w:ind w:right="-115"/>
        <w:jc w:val="both"/>
        <w:rPr>
          <w:rFonts w:ascii="GHEA Grapalat" w:hAnsi="GHEA Grapalat"/>
        </w:rPr>
      </w:pPr>
    </w:p>
    <w:p w:rsidR="00374F4A" w:rsidRPr="00B443ED" w:rsidRDefault="00374F4A" w:rsidP="00AF59D0">
      <w:pPr>
        <w:ind w:right="-115"/>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AF59D0">
      <w:pPr>
        <w:tabs>
          <w:tab w:val="left" w:pos="7371"/>
        </w:tabs>
        <w:ind w:left="4111" w:right="-115"/>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AF59D0">
      <w:pPr>
        <w:ind w:right="-115"/>
        <w:jc w:val="both"/>
        <w:rPr>
          <w:rFonts w:ascii="GHEA Grapalat" w:hAnsi="GHEA Grapalat"/>
        </w:rPr>
      </w:pPr>
    </w:p>
    <w:p w:rsidR="00374F4A" w:rsidRPr="008E7F24" w:rsidRDefault="00374F4A" w:rsidP="00AF59D0">
      <w:pPr>
        <w:ind w:right="-115"/>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AF59D0">
      <w:pPr>
        <w:tabs>
          <w:tab w:val="left" w:pos="6946"/>
        </w:tabs>
        <w:ind w:left="3402" w:right="-115"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AF59D0">
      <w:pPr>
        <w:ind w:right="-115"/>
        <w:jc w:val="both"/>
        <w:rPr>
          <w:rFonts w:ascii="GHEA Grapalat" w:hAnsi="GHEA Grapalat"/>
        </w:rPr>
      </w:pPr>
    </w:p>
    <w:p w:rsidR="009E1181" w:rsidRDefault="00F96993" w:rsidP="00AF59D0">
      <w:pPr>
        <w:ind w:right="-115"/>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AF59D0">
      <w:pPr>
        <w:ind w:right="-115"/>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AF59D0">
      <w:pPr>
        <w:ind w:right="-115"/>
        <w:jc w:val="both"/>
        <w:rPr>
          <w:rFonts w:ascii="GHEA Grapalat" w:hAnsi="GHEA Grapalat"/>
          <w:sz w:val="18"/>
          <w:szCs w:val="18"/>
        </w:rPr>
      </w:pPr>
    </w:p>
    <w:p w:rsidR="00B16483" w:rsidRPr="00B16483" w:rsidRDefault="00B16483" w:rsidP="00AF59D0">
      <w:pPr>
        <w:ind w:right="-115"/>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AF59D0">
      <w:pPr>
        <w:tabs>
          <w:tab w:val="left" w:pos="7371"/>
        </w:tabs>
        <w:spacing w:after="160"/>
        <w:ind w:left="3544" w:right="-115"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0401C" w:rsidRDefault="00B0401C" w:rsidP="00AF59D0">
      <w:pPr>
        <w:widowControl w:val="0"/>
        <w:ind w:right="-115"/>
        <w:jc w:val="both"/>
        <w:rPr>
          <w:rFonts w:ascii="GHEA Grapalat" w:hAnsi="GHEA Grapalat"/>
        </w:rPr>
      </w:pPr>
    </w:p>
    <w:p w:rsidR="006B3E56" w:rsidRDefault="006B3E56" w:rsidP="00AF59D0">
      <w:pPr>
        <w:widowControl w:val="0"/>
        <w:ind w:right="-115"/>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AF59D0">
      <w:pPr>
        <w:widowControl w:val="0"/>
        <w:spacing w:after="120"/>
        <w:ind w:left="2835" w:right="-11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CA7A52">
      <w:pPr>
        <w:pStyle w:val="ListParagraph"/>
        <w:widowControl w:val="0"/>
        <w:numPr>
          <w:ilvl w:val="0"/>
          <w:numId w:val="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0D00E7">
        <w:rPr>
          <w:rFonts w:ascii="GHEA Grapalat" w:hAnsi="GHEA Grapalat"/>
        </w:rPr>
        <w:t>запрос  котировок</w:t>
      </w:r>
      <w:r>
        <w:rPr>
          <w:rFonts w:ascii="GHEA Grapalat" w:hAnsi="GHEA Grapalat"/>
        </w:rPr>
        <w:t xml:space="preserve"> под кодом </w:t>
      </w:r>
      <w:r w:rsidR="000D00E7" w:rsidRPr="000D00E7">
        <w:rPr>
          <w:rFonts w:ascii="GHEA Grapalat" w:hAnsi="GHEA Grapalat"/>
          <w:b/>
        </w:rPr>
        <w:t>«GGAK-GHTsDzB-22/</w:t>
      </w:r>
      <w:r w:rsidR="00C66190">
        <w:rPr>
          <w:rFonts w:ascii="GHEA Grapalat" w:hAnsi="GHEA Grapalat"/>
          <w:b/>
        </w:rPr>
        <w:t>06/SH</w:t>
      </w:r>
      <w:r w:rsidR="000D00E7" w:rsidRPr="000D00E7">
        <w:rPr>
          <w:rFonts w:ascii="GHEA Grapalat" w:hAnsi="GHEA Grapalat"/>
          <w:b/>
        </w:rPr>
        <w:t>»</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lastRenderedPageBreak/>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w:t>
      </w:r>
      <w:r w:rsidR="00FB3E24" w:rsidRPr="00FB3E24">
        <w:rPr>
          <w:rFonts w:ascii="GHEA Grapalat" w:hAnsi="GHEA Grapalat"/>
          <w:vertAlign w:val="superscript"/>
        </w:rPr>
        <w:t>17</w:t>
      </w:r>
      <w:r w:rsidR="00952531">
        <w:rPr>
          <w:rFonts w:ascii="GHEA Grapalat" w:hAnsi="GHEA Grapalat"/>
        </w:rPr>
        <w:t>,</w:t>
      </w:r>
    </w:p>
    <w:p w:rsidR="006B3E56" w:rsidRDefault="006B3E56" w:rsidP="00CA7A52">
      <w:pPr>
        <w:pStyle w:val="ListParagraph"/>
        <w:widowControl w:val="0"/>
        <w:numPr>
          <w:ilvl w:val="0"/>
          <w:numId w:val="1"/>
        </w:numPr>
        <w:tabs>
          <w:tab w:val="left" w:pos="567"/>
        </w:tabs>
        <w:spacing w:after="160"/>
        <w:jc w:val="both"/>
        <w:rPr>
          <w:rFonts w:ascii="GHEA Grapalat" w:hAnsi="GHEA Grapalat" w:cs="Arial"/>
        </w:rPr>
      </w:pPr>
      <w:r>
        <w:rPr>
          <w:rFonts w:ascii="GHEA Grapalat" w:hAnsi="GHEA Grapalat"/>
        </w:rPr>
        <w:t xml:space="preserve">в рамках участия в </w:t>
      </w:r>
      <w:r w:rsidR="002421F6" w:rsidRPr="002421F6">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0D00E7" w:rsidRPr="000D00E7">
        <w:rPr>
          <w:rFonts w:ascii="GHEA Grapalat" w:hAnsi="GHEA Grapalat"/>
          <w:b/>
        </w:rPr>
        <w:t>«GGAK-GHTsDzB-22/</w:t>
      </w:r>
      <w:r w:rsidR="00C66190">
        <w:rPr>
          <w:rFonts w:ascii="GHEA Grapalat" w:hAnsi="GHEA Grapalat"/>
          <w:b/>
        </w:rPr>
        <w:t>06/SH</w:t>
      </w:r>
      <w:r w:rsidR="000D00E7" w:rsidRPr="000D00E7">
        <w:rPr>
          <w:rFonts w:ascii="GHEA Grapalat" w:hAnsi="GHEA Grapalat"/>
          <w:b/>
        </w:rPr>
        <w:t>»</w:t>
      </w:r>
      <w:r>
        <w:rPr>
          <w:rFonts w:ascii="GHEA Grapalat" w:hAnsi="GHEA Grapalat"/>
        </w:rPr>
        <w:t>*</w:t>
      </w:r>
    </w:p>
    <w:p w:rsidR="006B3E56" w:rsidRDefault="006B3E56" w:rsidP="00CA7A52">
      <w:pPr>
        <w:pStyle w:val="ListParagraph"/>
        <w:widowControl w:val="0"/>
        <w:numPr>
          <w:ilvl w:val="0"/>
          <w:numId w:val="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CA7A52">
      <w:pPr>
        <w:pStyle w:val="ListParagraph"/>
        <w:widowControl w:val="0"/>
        <w:numPr>
          <w:ilvl w:val="0"/>
          <w:numId w:val="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0D00E7">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476E99">
      <w:pPr>
        <w:widowControl w:val="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476E99">
      <w:pPr>
        <w:widowControl w:val="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476E99">
      <w:pPr>
        <w:widowControl w:val="0"/>
        <w:tabs>
          <w:tab w:val="left" w:pos="1134"/>
        </w:tabs>
        <w:spacing w:after="160"/>
        <w:jc w:val="both"/>
        <w:rPr>
          <w:del w:id="2"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3"/>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476E99">
      <w:pPr>
        <w:tabs>
          <w:tab w:val="left" w:pos="7371"/>
        </w:tabs>
        <w:spacing w:after="160"/>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lastRenderedPageBreak/>
        <w:t>М. П.</w:t>
      </w:r>
      <w:r w:rsidR="00A225D9" w:rsidRPr="00A225D9">
        <w:rPr>
          <w:rFonts w:ascii="GHEA Grapalat" w:hAnsi="GHEA Grapalat"/>
          <w:b/>
        </w:rPr>
        <w:t xml:space="preserve"> </w:t>
      </w:r>
    </w:p>
    <w:p w:rsidR="00652A78" w:rsidRDefault="00123294" w:rsidP="00476E99">
      <w:pPr>
        <w:jc w:val="right"/>
        <w:rPr>
          <w:rFonts w:ascii="GHEA Grapalat" w:hAnsi="GHEA Grapalat"/>
          <w:b/>
        </w:rPr>
      </w:pPr>
      <w:r>
        <w:rPr>
          <w:rFonts w:ascii="GHEA Grapalat" w:hAnsi="GHEA Grapalat"/>
          <w:b/>
        </w:rPr>
        <w:br w:type="page"/>
      </w:r>
      <w:r w:rsidR="00652A78">
        <w:rPr>
          <w:rFonts w:ascii="GHEA Grapalat" w:hAnsi="GHEA Grapalat"/>
          <w:b/>
        </w:rPr>
        <w:lastRenderedPageBreak/>
        <w:t>Приложение 1.</w:t>
      </w:r>
      <w:r w:rsidR="00BD3FDD">
        <w:rPr>
          <w:rFonts w:ascii="GHEA Grapalat" w:hAnsi="GHEA Grapalat"/>
          <w:b/>
        </w:rPr>
        <w:t>1</w:t>
      </w:r>
      <w:r w:rsidR="00652A78">
        <w:rPr>
          <w:rFonts w:ascii="GHEA Grapalat" w:hAnsi="GHEA Grapalat"/>
          <w:b/>
        </w:rPr>
        <w:t xml:space="preserve">** </w:t>
      </w:r>
    </w:p>
    <w:p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0D00E7">
        <w:rPr>
          <w:rFonts w:ascii="GHEA Grapalat" w:hAnsi="GHEA Grapalat"/>
          <w:b/>
        </w:rPr>
        <w:t>запрос  котировок</w:t>
      </w:r>
    </w:p>
    <w:p w:rsidR="00652A78" w:rsidRPr="00BD3FDD" w:rsidRDefault="00652A78" w:rsidP="00652A78">
      <w:pPr>
        <w:pStyle w:val="Heading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 xml:space="preserve">под кодом </w:t>
      </w:r>
      <w:r w:rsidR="000D00E7" w:rsidRPr="000D00E7">
        <w:rPr>
          <w:rFonts w:ascii="GHEA Grapalat" w:hAnsi="GHEA Grapalat"/>
          <w:b/>
          <w:sz w:val="24"/>
          <w:szCs w:val="24"/>
        </w:rPr>
        <w:t>«GGAK-GHTsDzB-22/</w:t>
      </w:r>
      <w:r w:rsidR="00C66190">
        <w:rPr>
          <w:rFonts w:ascii="GHEA Grapalat" w:hAnsi="GHEA Grapalat"/>
          <w:b/>
          <w:sz w:val="24"/>
          <w:szCs w:val="24"/>
        </w:rPr>
        <w:t>06/SH</w:t>
      </w:r>
      <w:r w:rsidR="000D00E7" w:rsidRPr="000D00E7">
        <w:rPr>
          <w:rFonts w:ascii="GHEA Grapalat" w:hAnsi="GHEA Grapalat"/>
          <w:b/>
          <w:sz w:val="24"/>
          <w:szCs w:val="24"/>
        </w:rPr>
        <w:t>»</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CA7A52">
      <w:pPr>
        <w:numPr>
          <w:ilvl w:val="0"/>
          <w:numId w:val="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CA7A52">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890885">
        <w:tc>
          <w:tcPr>
            <w:tcW w:w="2836"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6"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6"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6"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6" w:type="dxa"/>
            <w:shd w:val="clear" w:color="auto" w:fill="D9E2F3"/>
            <w:vAlign w:val="center"/>
          </w:tcPr>
          <w:p w:rsidR="00A9306E" w:rsidRPr="00FD1EE4" w:rsidRDefault="00A9306E" w:rsidP="00CA7A52">
            <w:pPr>
              <w:numPr>
                <w:ilvl w:val="2"/>
                <w:numId w:val="3"/>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6" w:type="dxa"/>
            <w:shd w:val="clear" w:color="auto" w:fill="D9E2F3"/>
            <w:vAlign w:val="center"/>
          </w:tcPr>
          <w:p w:rsidR="00A9306E" w:rsidRPr="00FD1EE4" w:rsidRDefault="00A9306E" w:rsidP="00CA7A52">
            <w:pPr>
              <w:numPr>
                <w:ilvl w:val="2"/>
                <w:numId w:val="3"/>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890885">
            <w:pPr>
              <w:spacing w:before="240" w:after="240"/>
              <w:ind w:left="993" w:hanging="851"/>
              <w:rPr>
                <w:rFonts w:ascii="GHEA Grapalat" w:eastAsia="GHEA Grapalat" w:hAnsi="GHEA Grapalat" w:cs="GHEA Grapalat"/>
              </w:rPr>
            </w:pPr>
          </w:p>
        </w:tc>
      </w:tr>
      <w:tr w:rsidR="00A9306E" w:rsidRPr="00FD1EE4" w:rsidTr="00890885">
        <w:tc>
          <w:tcPr>
            <w:tcW w:w="2836" w:type="dxa"/>
            <w:shd w:val="clear" w:color="auto" w:fill="D9E2F3"/>
            <w:vAlign w:val="center"/>
          </w:tcPr>
          <w:p w:rsidR="00A9306E" w:rsidRPr="00FD1EE4" w:rsidRDefault="00A9306E" w:rsidP="00CA7A52">
            <w:pPr>
              <w:numPr>
                <w:ilvl w:val="2"/>
                <w:numId w:val="3"/>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890885">
            <w:pPr>
              <w:spacing w:before="240" w:after="240"/>
              <w:ind w:left="993" w:hanging="851"/>
              <w:rPr>
                <w:rFonts w:ascii="GHEA Grapalat" w:eastAsia="GHEA Grapalat" w:hAnsi="GHEA Grapalat" w:cs="GHEA Grapalat"/>
              </w:rPr>
            </w:pPr>
          </w:p>
        </w:tc>
      </w:tr>
    </w:tbl>
    <w:p w:rsidR="00A9306E" w:rsidRPr="00FD1EE4" w:rsidRDefault="00A9306E" w:rsidP="00CA7A52">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890885">
        <w:tc>
          <w:tcPr>
            <w:tcW w:w="2835"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rPr>
          <w:trHeight w:val="1487"/>
        </w:trPr>
        <w:tc>
          <w:tcPr>
            <w:tcW w:w="2835"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bl>
    <w:p w:rsidR="00A9306E" w:rsidRPr="00FD1EE4" w:rsidRDefault="00A9306E" w:rsidP="00CA7A52">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890885">
        <w:tc>
          <w:tcPr>
            <w:tcW w:w="2835"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5"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5"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rsidR="00A9306E" w:rsidRPr="009A52BE" w:rsidRDefault="00A9306E" w:rsidP="00CA7A52">
      <w:pPr>
        <w:numPr>
          <w:ilvl w:val="0"/>
          <w:numId w:val="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A9306E" w:rsidRPr="004E2F96" w:rsidRDefault="00A9306E" w:rsidP="00CA7A52">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890885">
        <w:tc>
          <w:tcPr>
            <w:tcW w:w="2835"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5"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bl>
    <w:p w:rsidR="00A9306E" w:rsidRPr="00FD1EE4" w:rsidRDefault="00A9306E" w:rsidP="00CA7A52">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890885">
        <w:tc>
          <w:tcPr>
            <w:tcW w:w="2835"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5"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5"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5"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5"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rPr>
          <w:trHeight w:val="1361"/>
        </w:trPr>
        <w:tc>
          <w:tcPr>
            <w:tcW w:w="2835"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5"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bl>
    <w:p w:rsidR="00A9306E" w:rsidRPr="00574FF7" w:rsidRDefault="00A9306E" w:rsidP="00CA7A52">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890885">
        <w:tc>
          <w:tcPr>
            <w:tcW w:w="2836"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6" w:type="dxa"/>
            <w:shd w:val="clear" w:color="auto" w:fill="D9E2F3"/>
            <w:vAlign w:val="center"/>
          </w:tcPr>
          <w:p w:rsidR="00A9306E" w:rsidRPr="00FD1EE4" w:rsidRDefault="00A9306E" w:rsidP="00CA7A52">
            <w:pPr>
              <w:numPr>
                <w:ilvl w:val="2"/>
                <w:numId w:val="3"/>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D55A77" w:rsidP="0089088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D55A77" w:rsidP="0089088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A9306E" w:rsidRPr="00CB7DFD" w:rsidRDefault="00A9306E" w:rsidP="00CA7A52">
      <w:pPr>
        <w:numPr>
          <w:ilvl w:val="0"/>
          <w:numId w:val="3"/>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CA7A52">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890885">
        <w:tc>
          <w:tcPr>
            <w:tcW w:w="2837"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7"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7"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7" w:type="dxa"/>
            <w:shd w:val="clear" w:color="auto" w:fill="D9E2F3"/>
            <w:vAlign w:val="center"/>
          </w:tcPr>
          <w:p w:rsidR="00A9306E" w:rsidRPr="00FD1EE4" w:rsidRDefault="00A9306E" w:rsidP="00CA7A52">
            <w:pPr>
              <w:numPr>
                <w:ilvl w:val="2"/>
                <w:numId w:val="3"/>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D55A77" w:rsidP="0089088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D55A77" w:rsidP="0089088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CA7A52">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890885">
        <w:tc>
          <w:tcPr>
            <w:tcW w:w="2837" w:type="dxa"/>
            <w:shd w:val="clear" w:color="auto" w:fill="D9E2F3"/>
            <w:vAlign w:val="center"/>
          </w:tcPr>
          <w:p w:rsidR="00A9306E" w:rsidRPr="00B047A2"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7" w:type="dxa"/>
            <w:shd w:val="clear" w:color="auto" w:fill="D9E2F3"/>
            <w:vAlign w:val="center"/>
          </w:tcPr>
          <w:p w:rsidR="00A9306E" w:rsidRPr="00FD1EE4" w:rsidRDefault="00A9306E" w:rsidP="00CA7A52">
            <w:pPr>
              <w:numPr>
                <w:ilvl w:val="2"/>
                <w:numId w:val="3"/>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7"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7" w:type="dxa"/>
            <w:shd w:val="clear" w:color="auto" w:fill="D9E2F3"/>
            <w:vAlign w:val="center"/>
          </w:tcPr>
          <w:p w:rsidR="00A9306E" w:rsidRPr="00FD1EE4" w:rsidRDefault="00A9306E" w:rsidP="00CA7A52">
            <w:pPr>
              <w:numPr>
                <w:ilvl w:val="2"/>
                <w:numId w:val="3"/>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D55A77" w:rsidP="0089088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D55A77" w:rsidP="0089088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rsidR="00A9306E" w:rsidRPr="00FD1EE4" w:rsidRDefault="00A9306E" w:rsidP="00CA7A52">
      <w:pPr>
        <w:numPr>
          <w:ilvl w:val="0"/>
          <w:numId w:val="3"/>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CA7A52">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890885">
        <w:tc>
          <w:tcPr>
            <w:tcW w:w="2836"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6"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6"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6"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6"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6"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890885">
            <w:pPr>
              <w:spacing w:before="240" w:after="240"/>
              <w:rPr>
                <w:rFonts w:ascii="GHEA Grapalat" w:eastAsia="GHEA Grapalat" w:hAnsi="GHEA Grapalat" w:cs="GHEA Grapalat"/>
              </w:rPr>
            </w:pPr>
          </w:p>
        </w:tc>
      </w:tr>
    </w:tbl>
    <w:p w:rsidR="00A9306E" w:rsidRPr="00FD1EE4" w:rsidRDefault="00A9306E" w:rsidP="00CA7A52">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890885">
        <w:tc>
          <w:tcPr>
            <w:tcW w:w="2977"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977"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977"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977"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977"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890885">
            <w:pPr>
              <w:spacing w:before="240" w:after="240"/>
              <w:rPr>
                <w:rFonts w:ascii="GHEA Grapalat" w:eastAsia="GHEA Grapalat" w:hAnsi="GHEA Grapalat" w:cs="GHEA Grapalat"/>
              </w:rPr>
            </w:pPr>
          </w:p>
        </w:tc>
      </w:tr>
    </w:tbl>
    <w:p w:rsidR="00A9306E" w:rsidRPr="00FD1EE4" w:rsidRDefault="00A9306E" w:rsidP="00CA7A52">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890885">
        <w:tc>
          <w:tcPr>
            <w:tcW w:w="2943"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943"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943"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943"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890885">
            <w:pPr>
              <w:spacing w:before="240" w:after="240"/>
              <w:rPr>
                <w:rFonts w:ascii="GHEA Grapalat" w:eastAsia="GHEA Grapalat" w:hAnsi="GHEA Grapalat" w:cs="GHEA Grapalat"/>
              </w:rPr>
            </w:pPr>
          </w:p>
        </w:tc>
      </w:tr>
    </w:tbl>
    <w:p w:rsidR="00A9306E" w:rsidRPr="00FD1EE4" w:rsidRDefault="00A9306E" w:rsidP="00CA7A52">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890885">
        <w:tc>
          <w:tcPr>
            <w:tcW w:w="2837"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7"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7"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7"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890885">
            <w:pPr>
              <w:spacing w:before="240" w:after="240"/>
              <w:rPr>
                <w:rFonts w:ascii="GHEA Grapalat" w:eastAsia="GHEA Grapalat" w:hAnsi="GHEA Grapalat" w:cs="GHEA Grapalat"/>
              </w:rPr>
            </w:pPr>
          </w:p>
        </w:tc>
      </w:tr>
    </w:tbl>
    <w:p w:rsidR="00A9306E" w:rsidRPr="008C665F" w:rsidRDefault="00A9306E" w:rsidP="00CA7A52">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890885">
        <w:trPr>
          <w:trHeight w:val="924"/>
        </w:trPr>
        <w:tc>
          <w:tcPr>
            <w:tcW w:w="9016" w:type="dxa"/>
            <w:gridSpan w:val="2"/>
            <w:vAlign w:val="center"/>
          </w:tcPr>
          <w:p w:rsidR="00A9306E" w:rsidRPr="00FD1EE4" w:rsidRDefault="00D55A77" w:rsidP="00890885">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890885">
        <w:trPr>
          <w:trHeight w:val="684"/>
        </w:trPr>
        <w:tc>
          <w:tcPr>
            <w:tcW w:w="4508"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rPr>
          <w:trHeight w:val="1282"/>
        </w:trPr>
        <w:tc>
          <w:tcPr>
            <w:tcW w:w="4508"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D55A77" w:rsidP="0089088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D55A77" w:rsidP="0089088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890885">
        <w:tc>
          <w:tcPr>
            <w:tcW w:w="9016" w:type="dxa"/>
            <w:gridSpan w:val="2"/>
            <w:vAlign w:val="center"/>
          </w:tcPr>
          <w:p w:rsidR="00A9306E" w:rsidRPr="00FD1EE4" w:rsidRDefault="00D55A77" w:rsidP="0089088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890885">
        <w:tc>
          <w:tcPr>
            <w:tcW w:w="9016" w:type="dxa"/>
            <w:gridSpan w:val="2"/>
            <w:vAlign w:val="center"/>
          </w:tcPr>
          <w:p w:rsidR="00A9306E" w:rsidRPr="00FD1EE4" w:rsidRDefault="00D55A77" w:rsidP="00890885">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CA7A52">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890885">
        <w:trPr>
          <w:trHeight w:val="924"/>
        </w:trPr>
        <w:tc>
          <w:tcPr>
            <w:tcW w:w="9016" w:type="dxa"/>
            <w:gridSpan w:val="2"/>
            <w:vAlign w:val="center"/>
          </w:tcPr>
          <w:p w:rsidR="00A9306E" w:rsidRPr="00FD1EE4" w:rsidRDefault="00D55A77" w:rsidP="00890885">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890885">
        <w:trPr>
          <w:trHeight w:val="684"/>
        </w:trPr>
        <w:tc>
          <w:tcPr>
            <w:tcW w:w="4508"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rPr>
          <w:trHeight w:val="1282"/>
        </w:trPr>
        <w:tc>
          <w:tcPr>
            <w:tcW w:w="4508"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D55A77" w:rsidP="0089088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D55A77" w:rsidP="0089088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890885">
        <w:tc>
          <w:tcPr>
            <w:tcW w:w="9016" w:type="dxa"/>
            <w:gridSpan w:val="2"/>
            <w:vAlign w:val="center"/>
          </w:tcPr>
          <w:p w:rsidR="00A9306E" w:rsidRPr="00FD1EE4" w:rsidRDefault="00D55A77" w:rsidP="0089088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890885">
        <w:tc>
          <w:tcPr>
            <w:tcW w:w="9016" w:type="dxa"/>
            <w:gridSpan w:val="2"/>
            <w:vAlign w:val="center"/>
          </w:tcPr>
          <w:p w:rsidR="00A9306E" w:rsidRPr="00FD1EE4" w:rsidRDefault="00D55A77" w:rsidP="0089088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890885">
        <w:tc>
          <w:tcPr>
            <w:tcW w:w="9016" w:type="dxa"/>
            <w:gridSpan w:val="2"/>
            <w:vAlign w:val="center"/>
          </w:tcPr>
          <w:p w:rsidR="00A9306E" w:rsidRPr="00FD1EE4" w:rsidRDefault="00D55A77" w:rsidP="0089088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890885">
        <w:tc>
          <w:tcPr>
            <w:tcW w:w="9016" w:type="dxa"/>
            <w:gridSpan w:val="2"/>
            <w:vAlign w:val="center"/>
          </w:tcPr>
          <w:p w:rsidR="00A9306E" w:rsidRPr="00FD1EE4" w:rsidRDefault="00D55A77" w:rsidP="0089088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CA7A52">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890885">
        <w:tc>
          <w:tcPr>
            <w:tcW w:w="2837"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7"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A9306E" w:rsidRPr="00B23852" w:rsidRDefault="00D55A77" w:rsidP="0089088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D55A77" w:rsidP="0089088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890885">
        <w:tc>
          <w:tcPr>
            <w:tcW w:w="2837"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D55A77" w:rsidP="0089088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D55A77" w:rsidP="0089088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CA7A52">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890885">
        <w:tc>
          <w:tcPr>
            <w:tcW w:w="2837"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7"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9306E" w:rsidRPr="00FD1EE4" w:rsidRDefault="00A9306E" w:rsidP="00CA7A52">
      <w:pPr>
        <w:numPr>
          <w:ilvl w:val="0"/>
          <w:numId w:val="3"/>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9306E" w:rsidRPr="00FD1EE4" w:rsidRDefault="00A9306E" w:rsidP="00CA7A52">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890885">
        <w:tc>
          <w:tcPr>
            <w:tcW w:w="2835"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5"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5"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5"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5"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5"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5"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bl>
    <w:p w:rsidR="00A9306E" w:rsidRPr="00FD1EE4" w:rsidRDefault="00A9306E" w:rsidP="00CA7A52">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890885">
        <w:trPr>
          <w:trHeight w:val="853"/>
        </w:trPr>
        <w:tc>
          <w:tcPr>
            <w:tcW w:w="2835" w:type="dxa"/>
            <w:vMerge w:val="restart"/>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rPr>
          <w:trHeight w:val="850"/>
        </w:trPr>
        <w:tc>
          <w:tcPr>
            <w:tcW w:w="2835" w:type="dxa"/>
            <w:vMerge/>
            <w:shd w:val="clear" w:color="auto" w:fill="D9E2F3"/>
            <w:vAlign w:val="center"/>
          </w:tcPr>
          <w:p w:rsidR="00A9306E" w:rsidRPr="00FD1EE4" w:rsidRDefault="00A9306E" w:rsidP="00CA7A52">
            <w:pPr>
              <w:numPr>
                <w:ilvl w:val="2"/>
                <w:numId w:val="3"/>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rPr>
          <w:trHeight w:val="850"/>
        </w:trPr>
        <w:tc>
          <w:tcPr>
            <w:tcW w:w="2835" w:type="dxa"/>
            <w:vMerge/>
            <w:shd w:val="clear" w:color="auto" w:fill="D9E2F3"/>
            <w:vAlign w:val="center"/>
          </w:tcPr>
          <w:p w:rsidR="00A9306E" w:rsidRPr="00FD1EE4" w:rsidRDefault="00A9306E" w:rsidP="00CA7A52">
            <w:pPr>
              <w:numPr>
                <w:ilvl w:val="2"/>
                <w:numId w:val="3"/>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rPr>
          <w:trHeight w:val="850"/>
        </w:trPr>
        <w:tc>
          <w:tcPr>
            <w:tcW w:w="2835" w:type="dxa"/>
            <w:vMerge/>
            <w:shd w:val="clear" w:color="auto" w:fill="D9E2F3"/>
            <w:vAlign w:val="center"/>
          </w:tcPr>
          <w:p w:rsidR="00A9306E" w:rsidRPr="00FD1EE4" w:rsidRDefault="00A9306E" w:rsidP="00CA7A52">
            <w:pPr>
              <w:numPr>
                <w:ilvl w:val="2"/>
                <w:numId w:val="3"/>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rPr>
          <w:trHeight w:val="850"/>
        </w:trPr>
        <w:tc>
          <w:tcPr>
            <w:tcW w:w="2835" w:type="dxa"/>
            <w:vMerge/>
            <w:shd w:val="clear" w:color="auto" w:fill="D9E2F3"/>
            <w:vAlign w:val="center"/>
          </w:tcPr>
          <w:p w:rsidR="00A9306E" w:rsidRPr="00FD1EE4" w:rsidRDefault="00A9306E" w:rsidP="00CA7A52">
            <w:pPr>
              <w:numPr>
                <w:ilvl w:val="2"/>
                <w:numId w:val="3"/>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890885">
            <w:pPr>
              <w:spacing w:before="240" w:after="240"/>
              <w:rPr>
                <w:rFonts w:ascii="GHEA Grapalat" w:eastAsia="GHEA Grapalat" w:hAnsi="GHEA Grapalat" w:cs="GHEA Grapalat"/>
              </w:rPr>
            </w:pPr>
          </w:p>
        </w:tc>
      </w:tr>
    </w:tbl>
    <w:p w:rsidR="00A9306E" w:rsidRDefault="00A9306E" w:rsidP="00CA7A52">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890885">
        <w:tc>
          <w:tcPr>
            <w:tcW w:w="2835"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r w:rsidR="00A9306E" w:rsidRPr="00FD1EE4" w:rsidTr="00890885">
        <w:tc>
          <w:tcPr>
            <w:tcW w:w="2835" w:type="dxa"/>
            <w:shd w:val="clear" w:color="auto" w:fill="D9E2F3"/>
            <w:vAlign w:val="center"/>
          </w:tcPr>
          <w:p w:rsidR="00A9306E" w:rsidRPr="00FD1EE4" w:rsidRDefault="00A9306E" w:rsidP="00CA7A52">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890885">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rsidTr="00890885">
        <w:tc>
          <w:tcPr>
            <w:tcW w:w="9016" w:type="dxa"/>
            <w:shd w:val="clear" w:color="auto" w:fill="DBE5F1" w:themeFill="accent1" w:themeFillTint="33"/>
          </w:tcPr>
          <w:p w:rsidR="00A9306E" w:rsidRPr="00FD1EE4" w:rsidRDefault="00A9306E" w:rsidP="00890885">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890885">
        <w:trPr>
          <w:trHeight w:val="10187"/>
        </w:trPr>
        <w:tc>
          <w:tcPr>
            <w:tcW w:w="9016" w:type="dxa"/>
          </w:tcPr>
          <w:p w:rsidR="00A9306E" w:rsidRPr="00FD1EE4" w:rsidRDefault="00A9306E" w:rsidP="00890885">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4"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CA7A52">
      <w:pPr>
        <w:pStyle w:val="ListParagraph"/>
        <w:numPr>
          <w:ilvl w:val="0"/>
          <w:numId w:val="4"/>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CA7A52">
      <w:pPr>
        <w:pStyle w:val="ListParagraph"/>
        <w:numPr>
          <w:ilvl w:val="0"/>
          <w:numId w:val="5"/>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CA7A52">
      <w:pPr>
        <w:pStyle w:val="ListParagraph"/>
        <w:numPr>
          <w:ilvl w:val="0"/>
          <w:numId w:val="5"/>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CA7A52">
      <w:pPr>
        <w:pStyle w:val="ListParagraph"/>
        <w:numPr>
          <w:ilvl w:val="0"/>
          <w:numId w:val="5"/>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CA7A52">
      <w:pPr>
        <w:pStyle w:val="ListParagraph"/>
        <w:numPr>
          <w:ilvl w:val="0"/>
          <w:numId w:val="4"/>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CA7A52">
      <w:pPr>
        <w:pStyle w:val="ListParagraph"/>
        <w:numPr>
          <w:ilvl w:val="0"/>
          <w:numId w:val="6"/>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CA7A52">
      <w:pPr>
        <w:pStyle w:val="ListParagraph"/>
        <w:numPr>
          <w:ilvl w:val="0"/>
          <w:numId w:val="6"/>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w:t>
      </w:r>
      <w:r w:rsidRPr="000306ED">
        <w:rPr>
          <w:rFonts w:ascii="GHEA Grapalat" w:hAnsi="GHEA Grapalat"/>
        </w:rPr>
        <w:lastRenderedPageBreak/>
        <w:t>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CA7A52">
      <w:pPr>
        <w:pStyle w:val="ListParagraph"/>
        <w:numPr>
          <w:ilvl w:val="0"/>
          <w:numId w:val="6"/>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CA7A52">
      <w:pPr>
        <w:pStyle w:val="ListParagraph"/>
        <w:numPr>
          <w:ilvl w:val="0"/>
          <w:numId w:val="4"/>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CA7A52">
      <w:pPr>
        <w:pStyle w:val="ListParagraph"/>
        <w:numPr>
          <w:ilvl w:val="0"/>
          <w:numId w:val="7"/>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w:t>
      </w:r>
      <w:r w:rsidRPr="000306ED">
        <w:rPr>
          <w:rFonts w:ascii="GHEA Grapalat" w:hAnsi="GHEA Grapalat"/>
        </w:rPr>
        <w:lastRenderedPageBreak/>
        <w:t>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CA7A52">
      <w:pPr>
        <w:pStyle w:val="ListParagraph"/>
        <w:numPr>
          <w:ilvl w:val="0"/>
          <w:numId w:val="4"/>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CA7A52">
      <w:pPr>
        <w:pStyle w:val="ListParagraph"/>
        <w:numPr>
          <w:ilvl w:val="0"/>
          <w:numId w:val="8"/>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w:t>
      </w:r>
      <w:r w:rsidRPr="000306ED">
        <w:rPr>
          <w:rFonts w:ascii="GHEA Grapalat" w:hAnsi="GHEA Grapalat"/>
        </w:rPr>
        <w:lastRenderedPageBreak/>
        <w:t xml:space="preserve">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lastRenderedPageBreak/>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AF59D0" w:rsidRDefault="00AF59D0" w:rsidP="00B46D58">
      <w:pPr>
        <w:pStyle w:val="BodyTextIndent3"/>
        <w:widowControl w:val="0"/>
        <w:spacing w:after="160" w:line="240" w:lineRule="auto"/>
        <w:ind w:firstLine="0"/>
        <w:jc w:val="right"/>
        <w:rPr>
          <w:rFonts w:ascii="GHEA Grapalat" w:hAnsi="GHEA Grapalat"/>
          <w:b/>
          <w:sz w:val="24"/>
          <w:szCs w:val="24"/>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0D00E7">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0D00E7" w:rsidRPr="000D00E7">
        <w:rPr>
          <w:rFonts w:ascii="GHEA Grapalat" w:hAnsi="GHEA Grapalat"/>
          <w:b/>
          <w:sz w:val="24"/>
          <w:szCs w:val="24"/>
        </w:rPr>
        <w:t>«GGAK-GHTsDzB-22/</w:t>
      </w:r>
      <w:r w:rsidR="00C66190">
        <w:rPr>
          <w:rFonts w:ascii="GHEA Grapalat" w:hAnsi="GHEA Grapalat"/>
          <w:b/>
          <w:sz w:val="24"/>
          <w:szCs w:val="24"/>
        </w:rPr>
        <w:t>06/SH</w:t>
      </w:r>
      <w:r w:rsidR="000D00E7" w:rsidRPr="000D00E7">
        <w:rPr>
          <w:rFonts w:ascii="GHEA Grapalat" w:hAnsi="GHEA Grapalat"/>
          <w:b/>
          <w:sz w:val="24"/>
          <w:szCs w:val="24"/>
        </w:rPr>
        <w:t>»</w:t>
      </w:r>
      <w:r w:rsidR="00DC619D">
        <w:rPr>
          <w:rStyle w:val="FootnoteReference"/>
          <w:rFonts w:ascii="GHEA Grapalat" w:hAnsi="GHEA Grapalat"/>
          <w:b/>
          <w:sz w:val="24"/>
          <w:szCs w:val="24"/>
        </w:rPr>
        <w:footnoteReference w:customMarkFollows="1" w:id="4"/>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0D00E7">
        <w:rPr>
          <w:rFonts w:ascii="GHEA Grapalat" w:hAnsi="GHEA Grapalat"/>
          <w:spacing w:val="-6"/>
        </w:rPr>
        <w:t>запрос  котировок</w:t>
      </w:r>
      <w:r w:rsidRPr="005744FC">
        <w:rPr>
          <w:rFonts w:ascii="GHEA Grapalat" w:hAnsi="GHEA Grapalat"/>
          <w:spacing w:val="-6"/>
        </w:rPr>
        <w:t xml:space="preserve"> под кодом </w:t>
      </w:r>
      <w:r w:rsidR="000D00E7" w:rsidRPr="000D00E7">
        <w:rPr>
          <w:rFonts w:ascii="GHEA Grapalat" w:hAnsi="GHEA Grapalat"/>
          <w:b/>
        </w:rPr>
        <w:t>«GGAK-GHTsDzB-22/</w:t>
      </w:r>
      <w:r w:rsidR="00C66190">
        <w:rPr>
          <w:rFonts w:ascii="GHEA Grapalat" w:hAnsi="GHEA Grapalat"/>
          <w:b/>
        </w:rPr>
        <w:t>06/SH</w:t>
      </w:r>
      <w:r w:rsidR="000D00E7" w:rsidRPr="000D00E7">
        <w:rPr>
          <w:rFonts w:ascii="GHEA Grapalat" w:hAnsi="GHEA Grapalat"/>
          <w:b/>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36"/>
        <w:gridCol w:w="1940"/>
        <w:gridCol w:w="2183"/>
        <w:gridCol w:w="2171"/>
        <w:gridCol w:w="1708"/>
      </w:tblGrid>
      <w:tr w:rsidR="004A317B" w:rsidRPr="005744FC" w:rsidTr="00794E7A">
        <w:trPr>
          <w:trHeight w:val="916"/>
          <w:jc w:val="center"/>
        </w:trPr>
        <w:tc>
          <w:tcPr>
            <w:tcW w:w="1236"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940"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2183"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2171"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5"/>
              <w:t>**</w:t>
            </w:r>
            <w:r w:rsidRPr="005744FC">
              <w:rPr>
                <w:rFonts w:ascii="GHEA Grapalat" w:hAnsi="GHEA Grapalat"/>
                <w:b/>
                <w:sz w:val="20"/>
                <w:szCs w:val="20"/>
              </w:rPr>
              <w:t>/прописью и цифрами/</w:t>
            </w:r>
          </w:p>
        </w:tc>
        <w:tc>
          <w:tcPr>
            <w:tcW w:w="170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794E7A">
        <w:trPr>
          <w:trHeight w:val="255"/>
          <w:jc w:val="center"/>
        </w:trPr>
        <w:tc>
          <w:tcPr>
            <w:tcW w:w="1236"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940"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183"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2171"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794E7A">
        <w:trPr>
          <w:trHeight w:val="20"/>
          <w:jc w:val="center"/>
        </w:trPr>
        <w:tc>
          <w:tcPr>
            <w:tcW w:w="1236"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940"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183"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70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bl>
    <w:p w:rsidR="00794E7A" w:rsidRDefault="00794E7A" w:rsidP="00B46D58">
      <w:pPr>
        <w:widowControl w:val="0"/>
        <w:tabs>
          <w:tab w:val="left" w:pos="6804"/>
        </w:tabs>
        <w:jc w:val="center"/>
        <w:rPr>
          <w:rFonts w:ascii="GHEA Grapalat" w:hAnsi="GHEA Grapalat"/>
        </w:rPr>
      </w:pPr>
    </w:p>
    <w:p w:rsidR="002B4E81" w:rsidRDefault="002B4E81" w:rsidP="00B46D58">
      <w:pPr>
        <w:widowControl w:val="0"/>
        <w:tabs>
          <w:tab w:val="left" w:pos="6804"/>
        </w:tabs>
        <w:jc w:val="center"/>
        <w:rPr>
          <w:rFonts w:ascii="GHEA Grapalat" w:hAnsi="GHEA Grapalat"/>
        </w:rPr>
      </w:pPr>
    </w:p>
    <w:p w:rsidR="002B4E81" w:rsidRDefault="002B4E81" w:rsidP="00B46D58">
      <w:pPr>
        <w:widowControl w:val="0"/>
        <w:tabs>
          <w:tab w:val="left" w:pos="6804"/>
        </w:tabs>
        <w:jc w:val="center"/>
        <w:rPr>
          <w:rFonts w:ascii="GHEA Grapalat" w:hAnsi="GHEA Grapalat"/>
        </w:rPr>
      </w:pPr>
    </w:p>
    <w:p w:rsidR="002B4E81" w:rsidRDefault="002B4E81" w:rsidP="00B46D58">
      <w:pPr>
        <w:widowControl w:val="0"/>
        <w:tabs>
          <w:tab w:val="left" w:pos="6804"/>
        </w:tabs>
        <w:jc w:val="center"/>
        <w:rPr>
          <w:rFonts w:ascii="GHEA Grapalat" w:hAnsi="GHEA Grapalat"/>
        </w:rPr>
      </w:pPr>
    </w:p>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2B4E81" w:rsidP="00B46D58">
      <w:pPr>
        <w:widowControl w:val="0"/>
        <w:tabs>
          <w:tab w:val="left" w:pos="7513"/>
        </w:tabs>
        <w:spacing w:after="160"/>
        <w:ind w:left="709"/>
        <w:jc w:val="both"/>
        <w:rPr>
          <w:rFonts w:ascii="GHEA Grapalat" w:hAnsi="GHEA Grapalat" w:cs="Arial"/>
          <w:sz w:val="16"/>
        </w:rPr>
      </w:pPr>
      <w:r w:rsidRPr="002B4E81">
        <w:rPr>
          <w:rFonts w:ascii="GHEA Grapalat" w:hAnsi="GHEA Grapalat"/>
          <w:sz w:val="16"/>
        </w:rPr>
        <w:t xml:space="preserve">           </w:t>
      </w:r>
      <w:r w:rsidR="00374F4A"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2B4E81">
        <w:rPr>
          <w:rFonts w:ascii="GHEA Grapalat" w:hAnsi="GHEA Grapalat"/>
          <w:sz w:val="16"/>
        </w:rPr>
        <w:t xml:space="preserve">  </w:t>
      </w:r>
      <w:r w:rsidR="00374F4A" w:rsidRPr="00567D3B">
        <w:rPr>
          <w:rFonts w:ascii="GHEA Grapalat" w:hAnsi="GHEA Grapalat"/>
          <w:sz w:val="16"/>
        </w:rPr>
        <w:tab/>
      </w:r>
      <w:r w:rsidRPr="002B4E81">
        <w:rPr>
          <w:rFonts w:ascii="GHEA Grapalat" w:hAnsi="GHEA Grapalat"/>
          <w:sz w:val="16"/>
        </w:rPr>
        <w:t xml:space="preserve">              </w:t>
      </w:r>
      <w:r w:rsidR="00374F4A" w:rsidRPr="00567D3B">
        <w:rPr>
          <w:rFonts w:ascii="GHEA Grapalat" w:hAnsi="GHEA Grapalat"/>
          <w:sz w:val="16"/>
        </w:rPr>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794E7A" w:rsidRPr="00B263B7" w:rsidRDefault="00794E7A" w:rsidP="00794E7A">
      <w:pPr>
        <w:widowControl w:val="0"/>
        <w:jc w:val="right"/>
        <w:rPr>
          <w:rFonts w:ascii="GHEA Grapalat" w:hAnsi="GHEA Grapalat" w:cs="GHEA Grapalat"/>
          <w:b/>
          <w:i/>
        </w:rPr>
      </w:pPr>
      <w:r>
        <w:rPr>
          <w:rFonts w:ascii="GHEA Grapalat" w:hAnsi="GHEA Grapalat"/>
          <w:b/>
          <w:i/>
        </w:rPr>
        <w:lastRenderedPageBreak/>
        <w:t>Приложение № 4.2</w:t>
      </w:r>
    </w:p>
    <w:p w:rsidR="00794E7A" w:rsidRDefault="00794E7A" w:rsidP="00794E7A">
      <w:pPr>
        <w:widowControl w:val="0"/>
        <w:jc w:val="right"/>
      </w:pPr>
      <w:r w:rsidRPr="00B263B7">
        <w:rPr>
          <w:rFonts w:ascii="GHEA Grapalat" w:hAnsi="GHEA Grapalat"/>
          <w:b/>
          <w:i/>
        </w:rPr>
        <w:t xml:space="preserve">к Приглашению на </w:t>
      </w:r>
      <w:r>
        <w:rPr>
          <w:rFonts w:ascii="GHEA Grapalat" w:hAnsi="GHEA Grapalat"/>
          <w:b/>
          <w:i/>
        </w:rPr>
        <w:t>запрос  котировок</w:t>
      </w:r>
      <w:r w:rsidRPr="00B263B7">
        <w:rPr>
          <w:rFonts w:ascii="GHEA Grapalat" w:hAnsi="GHEA Grapalat" w:cs="GHEA Grapalat"/>
          <w:b/>
          <w:i/>
        </w:rPr>
        <w:br/>
      </w:r>
      <w:r w:rsidRPr="00B263B7">
        <w:rPr>
          <w:rFonts w:ascii="GHEA Grapalat" w:hAnsi="GHEA Grapalat"/>
          <w:b/>
          <w:i/>
        </w:rPr>
        <w:t xml:space="preserve">под кодом </w:t>
      </w:r>
      <w:r w:rsidRPr="000D00E7">
        <w:rPr>
          <w:rFonts w:ascii="GHEA Grapalat" w:hAnsi="GHEA Grapalat"/>
          <w:b/>
        </w:rPr>
        <w:t>«GGAK-GHTsDzB-22/</w:t>
      </w:r>
      <w:r w:rsidR="00C66190">
        <w:rPr>
          <w:rFonts w:ascii="GHEA Grapalat" w:hAnsi="GHEA Grapalat"/>
          <w:b/>
        </w:rPr>
        <w:t>06/SH</w:t>
      </w:r>
      <w:r w:rsidRPr="000D00E7">
        <w:rPr>
          <w:rFonts w:ascii="GHEA Grapalat" w:hAnsi="GHEA Grapalat"/>
          <w:b/>
        </w:rPr>
        <w:t>»</w:t>
      </w:r>
      <w:r w:rsidRPr="00B263B7">
        <w:rPr>
          <w:rFonts w:ascii="GHEA Grapalat" w:hAnsi="GHEA Grapalat"/>
          <w:b/>
          <w:i/>
        </w:rPr>
        <w:t xml:space="preserve"> </w:t>
      </w:r>
      <w:r w:rsidRPr="00B263B7">
        <w:rPr>
          <w:rStyle w:val="FootnoteReference"/>
          <w:rFonts w:ascii="GHEA Grapalat" w:hAnsi="GHEA Grapalat"/>
          <w:b/>
          <w:i/>
        </w:rPr>
        <w:footnoteReference w:customMarkFollows="1" w:id="6"/>
        <w:t>*</w:t>
      </w:r>
    </w:p>
    <w:p w:rsidR="00794E7A" w:rsidRDefault="00794E7A" w:rsidP="00794E7A">
      <w:pPr>
        <w:widowControl w:val="0"/>
        <w:jc w:val="center"/>
      </w:pPr>
    </w:p>
    <w:p w:rsidR="00794E7A" w:rsidRDefault="00794E7A" w:rsidP="00794E7A">
      <w:pPr>
        <w:widowControl w:val="0"/>
        <w:jc w:val="center"/>
        <w:rPr>
          <w:rFonts w:ascii="GHEA Grapalat" w:hAnsi="GHEA Grapalat"/>
          <w:b/>
          <w:sz w:val="22"/>
          <w:szCs w:val="22"/>
        </w:rPr>
      </w:pPr>
    </w:p>
    <w:p w:rsidR="00794E7A" w:rsidRPr="00B138F3" w:rsidRDefault="00794E7A" w:rsidP="00794E7A">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794E7A" w:rsidRPr="00B138F3" w:rsidRDefault="00794E7A" w:rsidP="00794E7A">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9"/>
        <w:gridCol w:w="6061"/>
      </w:tblGrid>
      <w:tr w:rsidR="00794E7A" w:rsidRPr="00B138F3" w:rsidTr="00794E7A">
        <w:tc>
          <w:tcPr>
            <w:tcW w:w="4786" w:type="dxa"/>
          </w:tcPr>
          <w:p w:rsidR="00794E7A" w:rsidRDefault="00794E7A" w:rsidP="007435C2">
            <w:pPr>
              <w:widowControl w:val="0"/>
              <w:rPr>
                <w:rFonts w:ascii="GHEA Grapalat" w:hAnsi="GHEA Grapalat"/>
                <w:sz w:val="22"/>
                <w:szCs w:val="22"/>
              </w:rPr>
            </w:pPr>
          </w:p>
          <w:p w:rsidR="00794E7A" w:rsidRPr="00B138F3" w:rsidRDefault="00794E7A" w:rsidP="007435C2">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6122" w:type="dxa"/>
          </w:tcPr>
          <w:p w:rsidR="00794E7A" w:rsidRDefault="00794E7A" w:rsidP="007435C2">
            <w:pPr>
              <w:widowControl w:val="0"/>
              <w:jc w:val="right"/>
              <w:rPr>
                <w:rFonts w:ascii="GHEA Grapalat" w:hAnsi="GHEA Grapalat"/>
                <w:sz w:val="22"/>
                <w:szCs w:val="22"/>
              </w:rPr>
            </w:pPr>
          </w:p>
          <w:p w:rsidR="00794E7A" w:rsidRPr="00B138F3" w:rsidRDefault="00794E7A" w:rsidP="007435C2">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7"/>
              <w:t>**</w:t>
            </w:r>
          </w:p>
        </w:tc>
      </w:tr>
    </w:tbl>
    <w:p w:rsidR="00794E7A" w:rsidRPr="00B138F3" w:rsidRDefault="00794E7A" w:rsidP="00794E7A">
      <w:pPr>
        <w:widowControl w:val="0"/>
        <w:rPr>
          <w:rFonts w:ascii="GHEA Grapalat" w:hAnsi="GHEA Grapalat" w:cs="GHEA Grapalat"/>
          <w:b/>
          <w:sz w:val="22"/>
          <w:szCs w:val="22"/>
        </w:rPr>
      </w:pPr>
    </w:p>
    <w:p w:rsidR="00794E7A" w:rsidRPr="00B138F3" w:rsidRDefault="00794E7A" w:rsidP="00794E7A">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794E7A" w:rsidRPr="00B138F3" w:rsidRDefault="00794E7A" w:rsidP="00794E7A">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794E7A" w:rsidRPr="00B138F3" w:rsidRDefault="00794E7A" w:rsidP="00794E7A">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794E7A" w:rsidRPr="00B138F3" w:rsidRDefault="00794E7A" w:rsidP="00794E7A">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794E7A" w:rsidRPr="00B138F3" w:rsidRDefault="00794E7A" w:rsidP="00794E7A">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794E7A" w:rsidRPr="00B138F3" w:rsidRDefault="00794E7A" w:rsidP="00794E7A">
      <w:pPr>
        <w:widowControl w:val="0"/>
        <w:ind w:firstLine="709"/>
        <w:jc w:val="both"/>
        <w:rPr>
          <w:rFonts w:ascii="GHEA Grapalat" w:hAnsi="GHEA Grapalat" w:cs="GHEA Grapalat"/>
          <w:sz w:val="22"/>
          <w:szCs w:val="22"/>
        </w:rPr>
      </w:pPr>
    </w:p>
    <w:p w:rsidR="00794E7A" w:rsidRPr="00B138F3" w:rsidRDefault="00794E7A" w:rsidP="00794E7A">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794E7A" w:rsidRPr="00B138F3" w:rsidRDefault="00794E7A" w:rsidP="00794E7A">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Pr>
          <w:rFonts w:ascii="GHEA Grapalat" w:hAnsi="GHEA Grapalat"/>
          <w:spacing w:val="-6"/>
          <w:sz w:val="22"/>
          <w:szCs w:val="22"/>
        </w:rPr>
        <w:t>.1.</w:t>
      </w:r>
      <w:r w:rsidRPr="00B138F3">
        <w:rPr>
          <w:rFonts w:ascii="GHEA Grapalat" w:hAnsi="GHEA Grapalat"/>
          <w:spacing w:val="-6"/>
          <w:sz w:val="22"/>
          <w:szCs w:val="22"/>
        </w:rPr>
        <w:t xml:space="preserve">Компания участвует в организованной </w:t>
      </w:r>
      <w:r w:rsidRPr="003A4545">
        <w:rPr>
          <w:rFonts w:ascii="GHEA Grapalat" w:hAnsi="GHEA Grapalat"/>
          <w:spacing w:val="-6"/>
          <w:sz w:val="22"/>
          <w:szCs w:val="22"/>
          <w:u w:val="single"/>
          <w:lang w:val="hy-AM"/>
        </w:rPr>
        <w:t>ГНКО «</w:t>
      </w:r>
      <w:r>
        <w:rPr>
          <w:rFonts w:ascii="GHEA Grapalat" w:hAnsi="GHEA Grapalat"/>
          <w:spacing w:val="-6"/>
          <w:sz w:val="22"/>
          <w:szCs w:val="22"/>
          <w:u w:val="single"/>
          <w:lang w:val="hy-AM"/>
        </w:rPr>
        <w:t>Ц</w:t>
      </w:r>
      <w:r w:rsidRPr="003A4545">
        <w:rPr>
          <w:rFonts w:ascii="GHEA Grapalat" w:hAnsi="GHEA Grapalat"/>
          <w:spacing w:val="-6"/>
          <w:sz w:val="22"/>
          <w:szCs w:val="22"/>
          <w:u w:val="single"/>
          <w:lang w:val="hy-AM"/>
        </w:rPr>
        <w:t>ентр</w:t>
      </w:r>
      <w:r w:rsidRPr="00794E7A">
        <w:rPr>
          <w:rFonts w:ascii="GHEA Grapalat" w:hAnsi="GHEA Grapalat"/>
          <w:spacing w:val="-6"/>
          <w:sz w:val="22"/>
          <w:szCs w:val="22"/>
          <w:u w:val="single"/>
        </w:rPr>
        <w:t xml:space="preserve"> </w:t>
      </w:r>
      <w:r w:rsidRPr="003A4545">
        <w:rPr>
          <w:rFonts w:ascii="GHEA Grapalat" w:hAnsi="GHEA Grapalat"/>
          <w:spacing w:val="-6"/>
          <w:sz w:val="22"/>
          <w:szCs w:val="22"/>
          <w:u w:val="single"/>
          <w:lang w:val="hy-AM"/>
        </w:rPr>
        <w:t>оценки и аукциона имущества</w:t>
      </w:r>
      <w:r w:rsidRPr="00B138F3">
        <w:rPr>
          <w:rFonts w:ascii="GHEA Grapalat" w:hAnsi="GHEA Grapalat"/>
          <w:spacing w:val="-6"/>
          <w:sz w:val="22"/>
          <w:szCs w:val="22"/>
        </w:rPr>
        <w:t xml:space="preserve">*(далее — Заказчик) </w:t>
      </w:r>
    </w:p>
    <w:p w:rsidR="00794E7A" w:rsidRPr="00B138F3" w:rsidRDefault="00794E7A" w:rsidP="00794E7A">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794E7A" w:rsidRPr="00B138F3" w:rsidRDefault="00794E7A" w:rsidP="00794E7A">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2B4E81" w:rsidRPr="002B4E81">
        <w:rPr>
          <w:rFonts w:ascii="GHEA Grapalat" w:hAnsi="GHEA Grapalat"/>
          <w:sz w:val="22"/>
          <w:szCs w:val="22"/>
          <w:u w:val="single"/>
        </w:rPr>
        <w:t>«</w:t>
      </w:r>
      <w:r w:rsidRPr="00794E7A">
        <w:rPr>
          <w:rFonts w:ascii="GHEA Grapalat" w:hAnsi="GHEA Grapalat"/>
          <w:b/>
          <w:sz w:val="22"/>
          <w:szCs w:val="22"/>
          <w:u w:val="single"/>
        </w:rPr>
        <w:t>GGAK-GHTsDzB-22/</w:t>
      </w:r>
      <w:r w:rsidR="00C66190">
        <w:rPr>
          <w:rFonts w:ascii="GHEA Grapalat" w:hAnsi="GHEA Grapalat"/>
          <w:b/>
          <w:sz w:val="22"/>
          <w:szCs w:val="22"/>
          <w:u w:val="single"/>
        </w:rPr>
        <w:t>06/SH</w:t>
      </w:r>
      <w:r w:rsidR="002B4E81" w:rsidRPr="002B4E81">
        <w:rPr>
          <w:rFonts w:ascii="GHEA Grapalat" w:hAnsi="GHEA Grapalat"/>
          <w:b/>
          <w:sz w:val="22"/>
          <w:szCs w:val="22"/>
          <w:u w:val="single"/>
        </w:rPr>
        <w:t>»</w:t>
      </w:r>
      <w:r w:rsidRPr="00B138F3">
        <w:rPr>
          <w:rFonts w:ascii="GHEA Grapalat" w:hAnsi="GHEA Grapalat"/>
          <w:sz w:val="22"/>
          <w:szCs w:val="22"/>
        </w:rPr>
        <w:t xml:space="preserve"> *.</w:t>
      </w:r>
    </w:p>
    <w:p w:rsidR="00794E7A" w:rsidRPr="00B138F3" w:rsidRDefault="00794E7A" w:rsidP="00794E7A">
      <w:pPr>
        <w:widowControl w:val="0"/>
        <w:jc w:val="both"/>
        <w:rPr>
          <w:rFonts w:ascii="GHEA Grapalat" w:hAnsi="GHEA Grapalat" w:cs="GHEA Grapalat"/>
          <w:sz w:val="22"/>
          <w:szCs w:val="22"/>
        </w:rPr>
      </w:pPr>
      <w:r>
        <w:rPr>
          <w:rFonts w:ascii="GHEA Grapalat" w:hAnsi="GHEA Grapalat"/>
          <w:sz w:val="22"/>
          <w:szCs w:val="22"/>
          <w:vertAlign w:val="superscript"/>
          <w:lang w:val="hy-AM"/>
        </w:rPr>
        <w:t xml:space="preserve">                                                                                                </w:t>
      </w:r>
      <w:r w:rsidRPr="00B138F3">
        <w:rPr>
          <w:rFonts w:ascii="GHEA Grapalat" w:hAnsi="GHEA Grapalat"/>
          <w:sz w:val="22"/>
          <w:szCs w:val="22"/>
          <w:vertAlign w:val="superscript"/>
        </w:rPr>
        <w:t>код процедуры</w:t>
      </w:r>
    </w:p>
    <w:p w:rsidR="00794E7A" w:rsidRPr="00B138F3" w:rsidRDefault="00794E7A" w:rsidP="00794E7A">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794E7A" w:rsidRPr="00B138F3" w:rsidRDefault="00794E7A" w:rsidP="00794E7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794E7A" w:rsidRPr="00B138F3" w:rsidRDefault="00794E7A" w:rsidP="00794E7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794E7A" w:rsidRPr="00B138F3" w:rsidRDefault="00794E7A" w:rsidP="00794E7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794E7A" w:rsidRPr="00B138F3" w:rsidRDefault="00794E7A" w:rsidP="00794E7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794E7A" w:rsidRPr="00B138F3" w:rsidRDefault="00794E7A" w:rsidP="00794E7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794E7A" w:rsidRPr="00B138F3" w:rsidRDefault="00794E7A" w:rsidP="00794E7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794E7A" w:rsidRPr="00B138F3" w:rsidRDefault="00794E7A" w:rsidP="00794E7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w:t>
      </w:r>
      <w:r w:rsidRPr="00B138F3">
        <w:rPr>
          <w:rFonts w:ascii="GHEA Grapalat" w:hAnsi="GHEA Grapalat"/>
          <w:sz w:val="22"/>
          <w:szCs w:val="22"/>
        </w:rPr>
        <w:lastRenderedPageBreak/>
        <w:t>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794E7A" w:rsidRPr="00B138F3" w:rsidRDefault="00794E7A" w:rsidP="00794E7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794E7A" w:rsidRPr="00B138F3" w:rsidRDefault="00794E7A" w:rsidP="00794E7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794E7A" w:rsidRPr="00B138F3" w:rsidRDefault="00794E7A" w:rsidP="00794E7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794E7A" w:rsidRPr="00B138F3" w:rsidRDefault="00794E7A" w:rsidP="00794E7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794E7A" w:rsidRPr="00B138F3" w:rsidRDefault="00794E7A" w:rsidP="00794E7A">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794E7A" w:rsidRPr="00B138F3" w:rsidRDefault="00794E7A" w:rsidP="00794E7A">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794E7A" w:rsidRPr="00B138F3" w:rsidRDefault="00794E7A" w:rsidP="00794E7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794E7A" w:rsidRPr="00B138F3" w:rsidRDefault="00794E7A" w:rsidP="00794E7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794E7A" w:rsidRPr="00936CA6" w:rsidDel="00A13215" w:rsidRDefault="00794E7A" w:rsidP="00794E7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794E7A" w:rsidRPr="00B138F3" w:rsidRDefault="00794E7A" w:rsidP="00794E7A">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794E7A" w:rsidRDefault="00794E7A" w:rsidP="00794E7A">
      <w:pPr>
        <w:widowControl w:val="0"/>
        <w:ind w:firstLine="567"/>
        <w:jc w:val="center"/>
        <w:rPr>
          <w:rFonts w:ascii="GHEA Grapalat" w:hAnsi="GHEA Grapalat"/>
          <w:b/>
          <w:sz w:val="22"/>
          <w:szCs w:val="22"/>
        </w:rPr>
      </w:pPr>
    </w:p>
    <w:p w:rsidR="00794E7A" w:rsidRPr="00B138F3" w:rsidRDefault="00794E7A" w:rsidP="00794E7A">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794E7A" w:rsidRPr="00B138F3" w:rsidRDefault="00794E7A" w:rsidP="00794E7A">
      <w:pPr>
        <w:widowControl w:val="0"/>
        <w:jc w:val="both"/>
        <w:rPr>
          <w:rFonts w:ascii="GHEA Grapalat" w:hAnsi="GHEA Grapalat"/>
        </w:rPr>
      </w:pPr>
      <w:r w:rsidRPr="00B138F3">
        <w:rPr>
          <w:rFonts w:ascii="GHEA Grapalat" w:hAnsi="GHEA Grapalat"/>
        </w:rPr>
        <w:t>_______________________________________</w:t>
      </w:r>
    </w:p>
    <w:p w:rsidR="00794E7A" w:rsidRPr="00B138F3" w:rsidRDefault="00794E7A" w:rsidP="00794E7A">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794E7A" w:rsidRPr="00B138F3" w:rsidRDefault="00794E7A" w:rsidP="00794E7A">
      <w:pPr>
        <w:widowControl w:val="0"/>
        <w:jc w:val="both"/>
        <w:rPr>
          <w:rFonts w:ascii="GHEA Grapalat" w:hAnsi="GHEA Grapalat"/>
        </w:rPr>
      </w:pPr>
      <w:r w:rsidRPr="00B138F3">
        <w:rPr>
          <w:rFonts w:ascii="GHEA Grapalat" w:hAnsi="GHEA Grapalat"/>
        </w:rPr>
        <w:t>_______________________________________</w:t>
      </w:r>
    </w:p>
    <w:p w:rsidR="00794E7A" w:rsidRPr="00B138F3" w:rsidRDefault="00794E7A" w:rsidP="00794E7A">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794E7A" w:rsidRPr="00B138F3" w:rsidRDefault="00794E7A" w:rsidP="00794E7A">
      <w:pPr>
        <w:widowControl w:val="0"/>
        <w:jc w:val="both"/>
        <w:rPr>
          <w:rFonts w:ascii="GHEA Grapalat" w:hAnsi="GHEA Grapalat"/>
        </w:rPr>
      </w:pPr>
      <w:r w:rsidRPr="00B138F3">
        <w:rPr>
          <w:rFonts w:ascii="GHEA Grapalat" w:hAnsi="GHEA Grapalat"/>
        </w:rPr>
        <w:t>_______________________________________</w:t>
      </w:r>
    </w:p>
    <w:p w:rsidR="00794E7A" w:rsidRPr="00B138F3" w:rsidRDefault="00794E7A" w:rsidP="00794E7A">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794E7A" w:rsidRPr="00B138F3" w:rsidRDefault="00794E7A" w:rsidP="00794E7A">
      <w:pPr>
        <w:widowControl w:val="0"/>
        <w:jc w:val="both"/>
        <w:rPr>
          <w:rFonts w:ascii="GHEA Grapalat" w:hAnsi="GHEA Grapalat"/>
        </w:rPr>
      </w:pPr>
      <w:r w:rsidRPr="00B138F3">
        <w:rPr>
          <w:rFonts w:ascii="GHEA Grapalat" w:hAnsi="GHEA Grapalat"/>
        </w:rPr>
        <w:t>_______________________________________</w:t>
      </w:r>
    </w:p>
    <w:p w:rsidR="00794E7A" w:rsidRPr="00B138F3" w:rsidRDefault="00794E7A" w:rsidP="00794E7A">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794E7A" w:rsidRPr="00B138F3" w:rsidRDefault="00794E7A" w:rsidP="00794E7A">
      <w:pPr>
        <w:widowControl w:val="0"/>
        <w:jc w:val="both"/>
        <w:rPr>
          <w:rFonts w:ascii="GHEA Grapalat" w:hAnsi="GHEA Grapalat"/>
        </w:rPr>
      </w:pPr>
      <w:r w:rsidRPr="00B138F3">
        <w:rPr>
          <w:rFonts w:ascii="GHEA Grapalat" w:hAnsi="GHEA Grapalat"/>
        </w:rPr>
        <w:t>_______________________________________</w:t>
      </w:r>
    </w:p>
    <w:p w:rsidR="00794E7A" w:rsidRPr="00B138F3" w:rsidRDefault="00794E7A" w:rsidP="00794E7A">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794E7A" w:rsidRPr="00B138F3" w:rsidRDefault="00794E7A" w:rsidP="00794E7A">
      <w:pPr>
        <w:widowControl w:val="0"/>
        <w:jc w:val="both"/>
        <w:rPr>
          <w:rFonts w:ascii="GHEA Grapalat" w:hAnsi="GHEA Grapalat"/>
        </w:rPr>
      </w:pPr>
      <w:r w:rsidRPr="00B138F3">
        <w:rPr>
          <w:rFonts w:ascii="GHEA Grapalat" w:hAnsi="GHEA Grapalat"/>
        </w:rPr>
        <w:t>_______________________________________</w:t>
      </w:r>
    </w:p>
    <w:p w:rsidR="00794E7A" w:rsidRPr="006F1605" w:rsidRDefault="00794E7A" w:rsidP="00794E7A">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794E7A" w:rsidRPr="00B138F3" w:rsidRDefault="00794E7A" w:rsidP="00794E7A">
      <w:pPr>
        <w:widowControl w:val="0"/>
        <w:spacing w:after="160"/>
        <w:rPr>
          <w:rFonts w:ascii="GHEA Grapalat" w:hAnsi="GHEA Grapalat"/>
        </w:rPr>
      </w:pPr>
      <w:r w:rsidRPr="00B138F3">
        <w:rPr>
          <w:rFonts w:ascii="GHEA Grapalat" w:hAnsi="GHEA Grapalat"/>
        </w:rPr>
        <w:t>День/месяц/год                                                                                    М. П.</w:t>
      </w:r>
    </w:p>
    <w:p w:rsidR="00794E7A" w:rsidRPr="00B138F3" w:rsidRDefault="00794E7A" w:rsidP="00794E7A">
      <w:pPr>
        <w:widowControl w:val="0"/>
        <w:spacing w:after="160"/>
        <w:jc w:val="both"/>
        <w:rPr>
          <w:rFonts w:ascii="GHEA Grapalat" w:hAnsi="GHEA Grapalat"/>
          <w:sz w:val="22"/>
          <w:szCs w:val="22"/>
        </w:rPr>
      </w:pPr>
    </w:p>
    <w:p w:rsidR="00794E7A" w:rsidRPr="00B138F3" w:rsidRDefault="00794E7A" w:rsidP="00794E7A">
      <w:pPr>
        <w:widowControl w:val="0"/>
        <w:spacing w:after="160"/>
        <w:jc w:val="both"/>
        <w:rPr>
          <w:rFonts w:ascii="GHEA Grapalat" w:hAnsi="GHEA Grapalat"/>
          <w:sz w:val="22"/>
          <w:szCs w:val="22"/>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94E7A" w:rsidRPr="00B138F3" w:rsidTr="007435C2">
        <w:trPr>
          <w:trHeight w:val="27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4E7A" w:rsidRPr="009B688B" w:rsidRDefault="00794E7A" w:rsidP="007435C2">
            <w:pPr>
              <w:widowControl w:val="0"/>
              <w:tabs>
                <w:tab w:val="left" w:pos="855"/>
              </w:tabs>
              <w:ind w:left="360"/>
              <w:jc w:val="center"/>
              <w:rPr>
                <w:rFonts w:ascii="GHEA Grapalat" w:hAnsi="GHEA Grapalat"/>
                <w:sz w:val="16"/>
                <w:szCs w:val="16"/>
              </w:rPr>
            </w:pPr>
            <w:r w:rsidRPr="009B688B">
              <w:rPr>
                <w:rFonts w:ascii="GHEA Grapalat" w:hAnsi="GHEA Grapalat"/>
                <w:sz w:val="16"/>
                <w:szCs w:val="16"/>
              </w:rPr>
              <w:lastRenderedPageBreak/>
              <w:t>1.</w:t>
            </w:r>
            <w:r w:rsidRPr="009B688B">
              <w:rPr>
                <w:rFonts w:ascii="GHEA Grapalat" w:hAnsi="GHEA Grapalat"/>
                <w:sz w:val="16"/>
                <w:szCs w:val="16"/>
              </w:rPr>
              <w:tab/>
              <w:t>ПЛАТЕЖНОЕ ТРЕБОВАНИЕ *</w:t>
            </w:r>
          </w:p>
        </w:tc>
      </w:tr>
      <w:tr w:rsidR="00794E7A" w:rsidRPr="00B138F3" w:rsidTr="007435C2">
        <w:trPr>
          <w:trHeight w:val="13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4E7A" w:rsidRPr="009B688B"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2.</w:t>
            </w:r>
            <w:r w:rsidRPr="009B688B">
              <w:rPr>
                <w:rFonts w:ascii="GHEA Grapalat" w:hAnsi="GHEA Grapalat"/>
                <w:sz w:val="16"/>
                <w:szCs w:val="16"/>
              </w:rPr>
              <w:tab/>
              <w:t xml:space="preserve">Номер </w:t>
            </w:r>
          </w:p>
        </w:tc>
      </w:tr>
      <w:tr w:rsidR="00794E7A" w:rsidRPr="00B138F3" w:rsidTr="007435C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4E7A" w:rsidRPr="009B688B"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3</w:t>
            </w:r>
            <w:r w:rsidRPr="009B688B">
              <w:rPr>
                <w:rFonts w:ascii="GHEA Grapalat" w:hAnsi="GHEA Grapalat"/>
                <w:sz w:val="16"/>
                <w:szCs w:val="16"/>
              </w:rPr>
              <w:tab/>
              <w:t>Дата представления: "___" ___ 20___г.</w:t>
            </w:r>
          </w:p>
        </w:tc>
      </w:tr>
      <w:tr w:rsidR="00794E7A" w:rsidRPr="00B138F3" w:rsidTr="007435C2">
        <w:trPr>
          <w:trHeight w:val="2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4E7A" w:rsidRPr="009B688B"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4.</w:t>
            </w:r>
            <w:r w:rsidRPr="009B688B">
              <w:rPr>
                <w:rFonts w:ascii="GHEA Grapalat" w:hAnsi="GHEA Grapalat"/>
                <w:sz w:val="16"/>
                <w:szCs w:val="16"/>
              </w:rPr>
              <w:tab/>
              <w:t>Наименование, или имя, фамилия плательщика (Компания:</w:t>
            </w:r>
          </w:p>
        </w:tc>
      </w:tr>
      <w:tr w:rsidR="00794E7A" w:rsidRPr="00B138F3" w:rsidTr="007435C2">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4E7A" w:rsidRPr="009B688B"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5.</w:t>
            </w:r>
            <w:r w:rsidRPr="009B688B">
              <w:rPr>
                <w:rFonts w:ascii="GHEA Grapalat" w:hAnsi="GHEA Grapalat"/>
                <w:sz w:val="16"/>
                <w:szCs w:val="16"/>
              </w:rPr>
              <w:tab/>
              <w:t>Обслуживающая плательщика Финансовая организация (банк):</w:t>
            </w:r>
          </w:p>
        </w:tc>
      </w:tr>
      <w:tr w:rsidR="00794E7A" w:rsidRPr="00B138F3" w:rsidTr="007435C2">
        <w:trPr>
          <w:trHeight w:val="26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4E7A" w:rsidRPr="009B688B"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6.</w:t>
            </w:r>
            <w:r w:rsidRPr="009B688B">
              <w:rPr>
                <w:rFonts w:ascii="GHEA Grapalat" w:hAnsi="GHEA Grapalat"/>
                <w:sz w:val="16"/>
                <w:szCs w:val="16"/>
              </w:rPr>
              <w:tab/>
              <w:t>Номер счета плательщика:</w:t>
            </w:r>
          </w:p>
        </w:tc>
      </w:tr>
      <w:tr w:rsidR="00794E7A" w:rsidRPr="00B138F3" w:rsidTr="007435C2">
        <w:trPr>
          <w:trHeight w:val="1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4E7A" w:rsidRPr="009B688B"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7.</w:t>
            </w:r>
            <w:r w:rsidRPr="009B688B">
              <w:rPr>
                <w:rFonts w:ascii="GHEA Grapalat" w:hAnsi="GHEA Grapalat"/>
                <w:sz w:val="16"/>
                <w:szCs w:val="16"/>
              </w:rPr>
              <w:tab/>
              <w:t>УНН плательщика:</w:t>
            </w:r>
          </w:p>
        </w:tc>
      </w:tr>
      <w:tr w:rsidR="00794E7A" w:rsidRPr="00B138F3" w:rsidTr="007435C2">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4E7A" w:rsidRPr="009B688B"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8.</w:t>
            </w:r>
            <w:r w:rsidRPr="009B688B">
              <w:rPr>
                <w:rFonts w:ascii="GHEA Grapalat" w:hAnsi="GHEA Grapalat"/>
                <w:sz w:val="16"/>
                <w:szCs w:val="16"/>
              </w:rPr>
              <w:tab/>
              <w:t>НЗОУ плательщика:</w:t>
            </w:r>
          </w:p>
        </w:tc>
      </w:tr>
      <w:tr w:rsidR="00794E7A" w:rsidRPr="00B138F3" w:rsidTr="007435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794E7A" w:rsidRDefault="00794E7A" w:rsidP="007435C2">
            <w:pPr>
              <w:widowControl w:val="0"/>
              <w:tabs>
                <w:tab w:val="left" w:pos="855"/>
              </w:tabs>
              <w:ind w:left="360"/>
              <w:rPr>
                <w:rFonts w:ascii="GHEA Grapalat" w:hAnsi="GHEA Grapalat"/>
                <w:sz w:val="16"/>
                <w:szCs w:val="16"/>
              </w:rPr>
            </w:pPr>
            <w:r>
              <w:rPr>
                <w:rFonts w:ascii="GHEA Grapalat" w:hAnsi="GHEA Grapalat"/>
                <w:sz w:val="16"/>
                <w:szCs w:val="16"/>
              </w:rPr>
              <w:t>9.</w:t>
            </w:r>
            <w:r>
              <w:rPr>
                <w:rFonts w:ascii="GHEA Grapalat" w:hAnsi="GHEA Grapalat"/>
                <w:sz w:val="16"/>
                <w:szCs w:val="16"/>
              </w:rPr>
              <w:tab/>
              <w:t xml:space="preserve">Наименование или имя, фамилия бенефициара: </w:t>
            </w:r>
            <w:r w:rsidRPr="002455BE">
              <w:rPr>
                <w:rFonts w:ascii="GHEA Grapalat" w:hAnsi="GHEA Grapalat"/>
                <w:sz w:val="16"/>
                <w:szCs w:val="16"/>
              </w:rPr>
              <w:t xml:space="preserve"> ГНКО «ЦЕНТР ОЦЕНКИ НЕДВИЖИМОСТИ И АУКЦИОНА»</w:t>
            </w:r>
          </w:p>
        </w:tc>
      </w:tr>
      <w:tr w:rsidR="00794E7A" w:rsidRPr="00B138F3" w:rsidTr="007435C2">
        <w:trPr>
          <w:trHeight w:val="169"/>
        </w:trPr>
        <w:tc>
          <w:tcPr>
            <w:tcW w:w="10980" w:type="dxa"/>
            <w:gridSpan w:val="2"/>
            <w:tcBorders>
              <w:top w:val="single" w:sz="4" w:space="0" w:color="auto"/>
              <w:left w:val="single" w:sz="4" w:space="0" w:color="auto"/>
              <w:bottom w:val="single" w:sz="4" w:space="0" w:color="auto"/>
              <w:right w:val="single" w:sz="4" w:space="0" w:color="000000"/>
            </w:tcBorders>
            <w:noWrap/>
          </w:tcPr>
          <w:p w:rsidR="00794E7A" w:rsidRDefault="00794E7A" w:rsidP="007435C2">
            <w:pPr>
              <w:widowControl w:val="0"/>
              <w:tabs>
                <w:tab w:val="left" w:pos="855"/>
              </w:tabs>
              <w:ind w:left="360"/>
              <w:rPr>
                <w:rFonts w:ascii="GHEA Grapalat" w:hAnsi="GHEA Grapalat"/>
                <w:sz w:val="16"/>
                <w:szCs w:val="16"/>
              </w:rPr>
            </w:pPr>
            <w:r>
              <w:rPr>
                <w:rFonts w:ascii="GHEA Grapalat" w:hAnsi="GHEA Grapalat"/>
                <w:sz w:val="16"/>
                <w:szCs w:val="16"/>
              </w:rPr>
              <w:t>10.</w:t>
            </w:r>
            <w:r>
              <w:rPr>
                <w:rFonts w:ascii="GHEA Grapalat" w:hAnsi="GHEA Grapalat"/>
                <w:sz w:val="16"/>
                <w:szCs w:val="16"/>
              </w:rPr>
              <w:tab/>
              <w:t>НЗОУ бенефициара (не заполняется)</w:t>
            </w:r>
          </w:p>
        </w:tc>
      </w:tr>
      <w:tr w:rsidR="00794E7A" w:rsidRPr="00B138F3" w:rsidTr="007435C2">
        <w:trPr>
          <w:trHeight w:val="231"/>
        </w:trPr>
        <w:tc>
          <w:tcPr>
            <w:tcW w:w="10980" w:type="dxa"/>
            <w:gridSpan w:val="2"/>
            <w:tcBorders>
              <w:top w:val="single" w:sz="4" w:space="0" w:color="auto"/>
              <w:left w:val="single" w:sz="4" w:space="0" w:color="auto"/>
              <w:bottom w:val="single" w:sz="4" w:space="0" w:color="auto"/>
              <w:right w:val="single" w:sz="4" w:space="0" w:color="000000"/>
            </w:tcBorders>
            <w:noWrap/>
          </w:tcPr>
          <w:p w:rsidR="00794E7A" w:rsidRDefault="00794E7A" w:rsidP="007435C2">
            <w:pPr>
              <w:widowControl w:val="0"/>
              <w:tabs>
                <w:tab w:val="left" w:pos="855"/>
              </w:tabs>
              <w:ind w:left="360"/>
              <w:rPr>
                <w:rFonts w:ascii="GHEA Grapalat" w:hAnsi="GHEA Grapalat"/>
                <w:sz w:val="16"/>
                <w:szCs w:val="16"/>
              </w:rPr>
            </w:pPr>
            <w:r>
              <w:rPr>
                <w:rFonts w:ascii="GHEA Grapalat" w:hAnsi="GHEA Grapalat"/>
                <w:sz w:val="16"/>
                <w:szCs w:val="16"/>
              </w:rPr>
              <w:t>11.</w:t>
            </w:r>
            <w:r>
              <w:rPr>
                <w:rFonts w:ascii="GHEA Grapalat" w:hAnsi="GHEA Grapalat"/>
                <w:sz w:val="16"/>
                <w:szCs w:val="16"/>
              </w:rPr>
              <w:tab/>
              <w:t>УНН бенефициара: 02562123</w:t>
            </w:r>
          </w:p>
        </w:tc>
      </w:tr>
      <w:tr w:rsidR="00794E7A" w:rsidRPr="00B138F3" w:rsidTr="007435C2">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794E7A" w:rsidRDefault="00794E7A" w:rsidP="007435C2">
            <w:pPr>
              <w:widowControl w:val="0"/>
              <w:tabs>
                <w:tab w:val="left" w:pos="855"/>
              </w:tabs>
              <w:ind w:left="360"/>
              <w:rPr>
                <w:rFonts w:ascii="GHEA Grapalat" w:hAnsi="GHEA Grapalat"/>
                <w:sz w:val="16"/>
                <w:szCs w:val="16"/>
              </w:rPr>
            </w:pPr>
            <w:r>
              <w:rPr>
                <w:rFonts w:ascii="GHEA Grapalat" w:hAnsi="GHEA Grapalat"/>
                <w:sz w:val="16"/>
                <w:szCs w:val="16"/>
              </w:rPr>
              <w:t>12.</w:t>
            </w:r>
            <w:r>
              <w:rPr>
                <w:rFonts w:ascii="GHEA Grapalat" w:hAnsi="GHEA Grapalat"/>
                <w:sz w:val="16"/>
                <w:szCs w:val="16"/>
              </w:rPr>
              <w:tab/>
              <w:t>Обслуживающая бенефициара Финансовая организация (банк): Казначейство МФ РА</w:t>
            </w:r>
          </w:p>
        </w:tc>
      </w:tr>
      <w:tr w:rsidR="00794E7A" w:rsidRPr="00B138F3" w:rsidTr="007435C2">
        <w:trPr>
          <w:trHeight w:val="70"/>
        </w:trPr>
        <w:tc>
          <w:tcPr>
            <w:tcW w:w="10980" w:type="dxa"/>
            <w:gridSpan w:val="2"/>
            <w:tcBorders>
              <w:top w:val="single" w:sz="4" w:space="0" w:color="auto"/>
              <w:left w:val="single" w:sz="4" w:space="0" w:color="auto"/>
              <w:bottom w:val="single" w:sz="4" w:space="0" w:color="auto"/>
              <w:right w:val="single" w:sz="4" w:space="0" w:color="000000"/>
            </w:tcBorders>
            <w:noWrap/>
          </w:tcPr>
          <w:p w:rsidR="00794E7A" w:rsidRDefault="00794E7A" w:rsidP="007435C2">
            <w:pPr>
              <w:widowControl w:val="0"/>
              <w:tabs>
                <w:tab w:val="left" w:pos="855"/>
              </w:tabs>
              <w:ind w:left="360"/>
              <w:rPr>
                <w:rFonts w:ascii="GHEA Grapalat" w:hAnsi="GHEA Grapalat"/>
                <w:sz w:val="16"/>
                <w:szCs w:val="16"/>
              </w:rPr>
            </w:pPr>
            <w:r>
              <w:rPr>
                <w:rFonts w:ascii="GHEA Grapalat" w:hAnsi="GHEA Grapalat"/>
                <w:sz w:val="16"/>
                <w:szCs w:val="16"/>
              </w:rPr>
              <w:t>13.</w:t>
            </w:r>
            <w:r>
              <w:rPr>
                <w:rFonts w:ascii="GHEA Grapalat" w:hAnsi="GHEA Grapalat"/>
                <w:sz w:val="16"/>
                <w:szCs w:val="16"/>
              </w:rPr>
              <w:tab/>
              <w:t>Номер счета бенефициара (сч.№) 900018002981</w:t>
            </w:r>
          </w:p>
        </w:tc>
      </w:tr>
      <w:tr w:rsidR="00794E7A" w:rsidRPr="00B138F3" w:rsidTr="007435C2">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4E7A" w:rsidRPr="009B688B"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14.</w:t>
            </w:r>
            <w:r w:rsidRPr="009B688B">
              <w:rPr>
                <w:rFonts w:ascii="GHEA Grapalat" w:hAnsi="GHEA Grapalat"/>
                <w:sz w:val="16"/>
                <w:szCs w:val="16"/>
              </w:rPr>
              <w:tab/>
              <w:t>Сумма (цифрами и прописью):</w:t>
            </w:r>
          </w:p>
        </w:tc>
      </w:tr>
      <w:tr w:rsidR="00794E7A" w:rsidRPr="00B138F3" w:rsidTr="007435C2">
        <w:trPr>
          <w:trHeight w:val="13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4E7A" w:rsidRPr="009B688B"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15.</w:t>
            </w:r>
            <w:r w:rsidRPr="009B688B">
              <w:rPr>
                <w:rFonts w:ascii="GHEA Grapalat" w:hAnsi="GHEA Grapalat"/>
                <w:sz w:val="16"/>
                <w:szCs w:val="16"/>
              </w:rPr>
              <w:tab/>
              <w:t>Акцептованная сумма (цифрами и прописью) (предусмотрена для частичного акцепта указанной суммы, который не применяется)</w:t>
            </w:r>
          </w:p>
        </w:tc>
      </w:tr>
      <w:tr w:rsidR="00794E7A" w:rsidRPr="00B138F3" w:rsidTr="007435C2">
        <w:trPr>
          <w:trHeight w:val="19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4E7A" w:rsidRPr="009B688B"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16.</w:t>
            </w:r>
            <w:r w:rsidRPr="009B688B">
              <w:rPr>
                <w:rFonts w:ascii="GHEA Grapalat" w:hAnsi="GHEA Grapalat"/>
                <w:sz w:val="16"/>
                <w:szCs w:val="16"/>
              </w:rPr>
              <w:tab/>
              <w:t>Валюта (прописью и по коду):</w:t>
            </w:r>
          </w:p>
        </w:tc>
      </w:tr>
      <w:tr w:rsidR="00794E7A" w:rsidRPr="00B138F3" w:rsidTr="007435C2">
        <w:trPr>
          <w:trHeight w:val="2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4E7A" w:rsidRPr="009B688B"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17.</w:t>
            </w:r>
            <w:r w:rsidRPr="009B688B">
              <w:rPr>
                <w:rFonts w:ascii="GHEA Grapalat" w:hAnsi="GHEA Grapalat"/>
                <w:sz w:val="16"/>
                <w:szCs w:val="16"/>
              </w:rPr>
              <w:tab/>
              <w:t>Цель сделки (уплаты): (для обеспечения квалификации)</w:t>
            </w:r>
          </w:p>
        </w:tc>
      </w:tr>
      <w:tr w:rsidR="00794E7A" w:rsidRPr="00B138F3" w:rsidTr="007435C2">
        <w:trPr>
          <w:trHeight w:val="424"/>
        </w:trPr>
        <w:tc>
          <w:tcPr>
            <w:tcW w:w="10980" w:type="dxa"/>
            <w:gridSpan w:val="2"/>
            <w:tcBorders>
              <w:top w:val="single" w:sz="4" w:space="0" w:color="auto"/>
              <w:left w:val="single" w:sz="4" w:space="0" w:color="auto"/>
              <w:right w:val="single" w:sz="4" w:space="0" w:color="000000"/>
            </w:tcBorders>
            <w:noWrap/>
            <w:vAlign w:val="bottom"/>
          </w:tcPr>
          <w:p w:rsidR="00794E7A" w:rsidRPr="002B4E81"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18.</w:t>
            </w:r>
            <w:r w:rsidRPr="009B688B">
              <w:rPr>
                <w:rFonts w:ascii="GHEA Grapalat" w:hAnsi="GHEA Grapalat"/>
                <w:sz w:val="16"/>
                <w:szCs w:val="16"/>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2B4E81" w:rsidRPr="002B4E81">
              <w:rPr>
                <w:rFonts w:ascii="GHEA Grapalat" w:hAnsi="GHEA Grapalat"/>
                <w:sz w:val="16"/>
                <w:szCs w:val="16"/>
                <w:u w:val="single"/>
              </w:rPr>
              <w:t>«</w:t>
            </w:r>
            <w:r w:rsidRPr="00794E7A">
              <w:rPr>
                <w:rFonts w:ascii="GHEA Grapalat" w:hAnsi="GHEA Grapalat"/>
                <w:b/>
                <w:sz w:val="16"/>
                <w:szCs w:val="16"/>
                <w:u w:val="single"/>
              </w:rPr>
              <w:t>GGAK-GHTsDzB-22/</w:t>
            </w:r>
            <w:r w:rsidR="00C66190">
              <w:rPr>
                <w:rFonts w:ascii="GHEA Grapalat" w:hAnsi="GHEA Grapalat"/>
                <w:b/>
                <w:sz w:val="16"/>
                <w:szCs w:val="16"/>
                <w:u w:val="single"/>
              </w:rPr>
              <w:t>06/SH</w:t>
            </w:r>
            <w:r w:rsidR="002B4E81" w:rsidRPr="002B4E81">
              <w:rPr>
                <w:rFonts w:ascii="GHEA Grapalat" w:hAnsi="GHEA Grapalat"/>
                <w:b/>
                <w:sz w:val="16"/>
                <w:szCs w:val="16"/>
                <w:u w:val="single"/>
              </w:rPr>
              <w:t xml:space="preserve">-  </w:t>
            </w:r>
            <w:r w:rsidRPr="00794E7A">
              <w:rPr>
                <w:rFonts w:ascii="GHEA Grapalat" w:hAnsi="GHEA Grapalat"/>
                <w:sz w:val="16"/>
                <w:szCs w:val="16"/>
                <w:u w:val="single"/>
              </w:rPr>
              <w:t xml:space="preserve"> </w:t>
            </w:r>
            <w:r w:rsidR="002B4E81" w:rsidRPr="002B4E81">
              <w:rPr>
                <w:rFonts w:ascii="GHEA Grapalat" w:hAnsi="GHEA Grapalat"/>
                <w:sz w:val="16"/>
                <w:szCs w:val="16"/>
                <w:u w:val="single"/>
              </w:rPr>
              <w:t>»</w:t>
            </w:r>
          </w:p>
        </w:tc>
      </w:tr>
      <w:tr w:rsidR="00794E7A" w:rsidRPr="00B138F3" w:rsidTr="007435C2">
        <w:trPr>
          <w:trHeight w:val="2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4E7A" w:rsidRPr="009B688B"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19.</w:t>
            </w:r>
            <w:r w:rsidRPr="009B688B">
              <w:rPr>
                <w:rFonts w:ascii="GHEA Grapalat" w:hAnsi="GHEA Grapalat"/>
                <w:sz w:val="16"/>
                <w:szCs w:val="16"/>
              </w:rPr>
              <w:tab/>
              <w:t>Условия оплаты: &lt;акцептованный платеж&gt;</w:t>
            </w:r>
          </w:p>
        </w:tc>
      </w:tr>
      <w:tr w:rsidR="00794E7A" w:rsidRPr="00B138F3" w:rsidTr="007435C2">
        <w:trPr>
          <w:trHeight w:val="25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4E7A" w:rsidRPr="009B688B"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20.</w:t>
            </w:r>
            <w:r w:rsidRPr="009B688B">
              <w:rPr>
                <w:rFonts w:ascii="GHEA Grapalat" w:hAnsi="GHEA Grapalat"/>
                <w:sz w:val="16"/>
                <w:szCs w:val="16"/>
              </w:rPr>
              <w:tab/>
              <w:t>Количество прилагаемых страниц: --- страниц</w:t>
            </w:r>
          </w:p>
        </w:tc>
      </w:tr>
      <w:tr w:rsidR="00794E7A" w:rsidRPr="00B138F3" w:rsidTr="007435C2">
        <w:trPr>
          <w:trHeight w:val="841"/>
        </w:trPr>
        <w:tc>
          <w:tcPr>
            <w:tcW w:w="5616" w:type="dxa"/>
            <w:tcBorders>
              <w:top w:val="nil"/>
              <w:left w:val="single" w:sz="4" w:space="0" w:color="auto"/>
              <w:bottom w:val="single" w:sz="4" w:space="0" w:color="auto"/>
              <w:right w:val="single" w:sz="4" w:space="0" w:color="auto"/>
            </w:tcBorders>
            <w:noWrap/>
            <w:vAlign w:val="bottom"/>
          </w:tcPr>
          <w:p w:rsidR="00794E7A" w:rsidRPr="009B688B" w:rsidRDefault="00794E7A" w:rsidP="007435C2">
            <w:pPr>
              <w:widowControl w:val="0"/>
              <w:tabs>
                <w:tab w:val="left" w:pos="851"/>
              </w:tabs>
              <w:ind w:left="360"/>
              <w:rPr>
                <w:rFonts w:ascii="GHEA Grapalat" w:hAnsi="GHEA Grapalat"/>
                <w:sz w:val="16"/>
                <w:szCs w:val="16"/>
              </w:rPr>
            </w:pPr>
            <w:r w:rsidRPr="009B688B">
              <w:rPr>
                <w:rFonts w:ascii="GHEA Grapalat" w:hAnsi="GHEA Grapalat"/>
                <w:sz w:val="16"/>
                <w:szCs w:val="16"/>
              </w:rPr>
              <w:t>22.а.</w:t>
            </w:r>
            <w:r w:rsidRPr="009B688B">
              <w:rPr>
                <w:rFonts w:ascii="GHEA Grapalat" w:hAnsi="GHEA Grapalat"/>
                <w:sz w:val="16"/>
                <w:szCs w:val="16"/>
              </w:rPr>
              <w:tab/>
              <w:t>Подписи бенефициара</w:t>
            </w:r>
          </w:p>
          <w:p w:rsidR="00794E7A" w:rsidRPr="009B688B" w:rsidRDefault="00794E7A" w:rsidP="007435C2">
            <w:pPr>
              <w:widowControl w:val="0"/>
              <w:ind w:left="360"/>
              <w:rPr>
                <w:rFonts w:ascii="GHEA Grapalat" w:hAnsi="GHEA Grapalat"/>
                <w:sz w:val="16"/>
                <w:szCs w:val="16"/>
              </w:rPr>
            </w:pPr>
          </w:p>
          <w:p w:rsidR="00794E7A" w:rsidRPr="009B688B" w:rsidRDefault="00794E7A" w:rsidP="007435C2">
            <w:pPr>
              <w:widowControl w:val="0"/>
              <w:ind w:left="360"/>
              <w:jc w:val="right"/>
              <w:rPr>
                <w:rFonts w:ascii="GHEA Grapalat" w:hAnsi="GHEA Grapalat"/>
                <w:sz w:val="16"/>
                <w:szCs w:val="16"/>
              </w:rPr>
            </w:pPr>
            <w:r w:rsidRPr="009B688B">
              <w:rPr>
                <w:rFonts w:ascii="GHEA Grapalat" w:hAnsi="GHEA Grapalat"/>
                <w:sz w:val="16"/>
                <w:szCs w:val="16"/>
              </w:rPr>
              <w:t>/____________________/</w:t>
            </w:r>
          </w:p>
          <w:p w:rsidR="00794E7A" w:rsidRPr="009B688B" w:rsidRDefault="00794E7A" w:rsidP="007435C2">
            <w:pPr>
              <w:widowControl w:val="0"/>
              <w:ind w:left="360"/>
              <w:rPr>
                <w:rFonts w:ascii="GHEA Grapalat" w:hAnsi="GHEA Grapalat"/>
                <w:sz w:val="16"/>
                <w:szCs w:val="16"/>
              </w:rPr>
            </w:pPr>
          </w:p>
          <w:p w:rsidR="00794E7A" w:rsidRPr="009B688B" w:rsidRDefault="00794E7A" w:rsidP="007435C2">
            <w:pPr>
              <w:widowControl w:val="0"/>
              <w:ind w:left="360"/>
              <w:jc w:val="right"/>
              <w:rPr>
                <w:rFonts w:ascii="GHEA Grapalat" w:hAnsi="GHEA Grapalat"/>
                <w:sz w:val="16"/>
                <w:szCs w:val="16"/>
              </w:rPr>
            </w:pPr>
            <w:r w:rsidRPr="009B688B">
              <w:rPr>
                <w:rFonts w:ascii="GHEA Grapalat" w:hAnsi="GHEA Grapalat"/>
                <w:sz w:val="16"/>
                <w:szCs w:val="16"/>
              </w:rPr>
              <w:t>/____________________/</w:t>
            </w:r>
          </w:p>
          <w:p w:rsidR="00794E7A" w:rsidRPr="009B688B" w:rsidRDefault="00794E7A" w:rsidP="007435C2">
            <w:pPr>
              <w:widowControl w:val="0"/>
              <w:ind w:left="360"/>
              <w:rPr>
                <w:rFonts w:ascii="GHEA Grapalat" w:hAnsi="GHEA Grapalat"/>
                <w:sz w:val="16"/>
                <w:szCs w:val="16"/>
              </w:rPr>
            </w:pPr>
          </w:p>
          <w:p w:rsidR="00794E7A" w:rsidRPr="009B688B" w:rsidRDefault="00794E7A" w:rsidP="007435C2">
            <w:pPr>
              <w:widowControl w:val="0"/>
              <w:tabs>
                <w:tab w:val="left" w:pos="4545"/>
              </w:tabs>
              <w:ind w:left="360"/>
              <w:rPr>
                <w:rFonts w:ascii="GHEA Grapalat" w:hAnsi="GHEA Grapalat"/>
                <w:sz w:val="16"/>
                <w:szCs w:val="16"/>
              </w:rPr>
            </w:pPr>
            <w:r w:rsidRPr="009B688B">
              <w:rPr>
                <w:rFonts w:ascii="GHEA Grapalat" w:hAnsi="GHEA Grapalat"/>
                <w:sz w:val="16"/>
                <w:szCs w:val="16"/>
              </w:rPr>
              <w:t>22.б.</w:t>
            </w:r>
            <w:r w:rsidRPr="009B688B">
              <w:rPr>
                <w:rFonts w:ascii="GHEA Grapalat" w:hAnsi="GHEA Grapalat"/>
                <w:sz w:val="16"/>
                <w:szCs w:val="16"/>
              </w:rPr>
              <w:tab/>
              <w:t>М. П.</w:t>
            </w:r>
          </w:p>
          <w:p w:rsidR="00794E7A" w:rsidRPr="009B688B" w:rsidRDefault="00794E7A" w:rsidP="007435C2">
            <w:pPr>
              <w:widowControl w:val="0"/>
              <w:ind w:left="360"/>
              <w:rPr>
                <w:rFonts w:ascii="GHEA Grapalat" w:hAnsi="GHEA Grapalat"/>
                <w:sz w:val="16"/>
                <w:szCs w:val="16"/>
              </w:rPr>
            </w:pPr>
          </w:p>
        </w:tc>
        <w:tc>
          <w:tcPr>
            <w:tcW w:w="5364" w:type="dxa"/>
            <w:tcBorders>
              <w:top w:val="nil"/>
              <w:left w:val="nil"/>
              <w:bottom w:val="single" w:sz="4" w:space="0" w:color="auto"/>
              <w:right w:val="single" w:sz="4" w:space="0" w:color="auto"/>
            </w:tcBorders>
            <w:noWrap/>
          </w:tcPr>
          <w:p w:rsidR="00794E7A" w:rsidRPr="009B688B" w:rsidRDefault="00794E7A" w:rsidP="007435C2">
            <w:pPr>
              <w:widowControl w:val="0"/>
              <w:tabs>
                <w:tab w:val="left" w:pos="905"/>
              </w:tabs>
              <w:ind w:left="360"/>
              <w:rPr>
                <w:rFonts w:ascii="GHEA Grapalat" w:hAnsi="GHEA Grapalat"/>
                <w:sz w:val="16"/>
                <w:szCs w:val="16"/>
              </w:rPr>
            </w:pPr>
            <w:r w:rsidRPr="009B688B">
              <w:rPr>
                <w:rFonts w:ascii="GHEA Grapalat" w:hAnsi="GHEA Grapalat"/>
                <w:sz w:val="16"/>
                <w:szCs w:val="16"/>
              </w:rPr>
              <w:t>21.а.</w:t>
            </w:r>
            <w:r w:rsidRPr="009B688B">
              <w:rPr>
                <w:rFonts w:ascii="GHEA Grapalat" w:hAnsi="GHEA Grapalat"/>
                <w:sz w:val="16"/>
                <w:szCs w:val="16"/>
              </w:rPr>
              <w:tab/>
            </w:r>
            <w:r w:rsidRPr="009B688B">
              <w:rPr>
                <w:rFonts w:ascii="Calibri" w:hAnsi="Calibri" w:cs="Calibri"/>
                <w:sz w:val="16"/>
                <w:szCs w:val="16"/>
              </w:rPr>
              <w:t> </w:t>
            </w:r>
            <w:r w:rsidRPr="009B688B">
              <w:rPr>
                <w:rFonts w:ascii="GHEA Grapalat" w:hAnsi="GHEA Grapalat"/>
                <w:sz w:val="16"/>
                <w:szCs w:val="16"/>
              </w:rPr>
              <w:t>Подписи плательщика:</w:t>
            </w:r>
          </w:p>
          <w:p w:rsidR="00794E7A" w:rsidRPr="009B688B" w:rsidRDefault="00794E7A" w:rsidP="007435C2">
            <w:pPr>
              <w:widowControl w:val="0"/>
              <w:ind w:left="360"/>
              <w:rPr>
                <w:rFonts w:ascii="GHEA Grapalat" w:hAnsi="GHEA Grapalat"/>
                <w:sz w:val="16"/>
                <w:szCs w:val="16"/>
              </w:rPr>
            </w:pPr>
          </w:p>
          <w:p w:rsidR="00794E7A" w:rsidRPr="009B688B" w:rsidRDefault="00794E7A" w:rsidP="007435C2">
            <w:pPr>
              <w:widowControl w:val="0"/>
              <w:ind w:left="360"/>
              <w:jc w:val="right"/>
              <w:rPr>
                <w:rFonts w:ascii="GHEA Grapalat" w:hAnsi="GHEA Grapalat"/>
                <w:sz w:val="16"/>
                <w:szCs w:val="16"/>
              </w:rPr>
            </w:pPr>
            <w:r w:rsidRPr="009B688B">
              <w:rPr>
                <w:rFonts w:ascii="GHEA Grapalat" w:hAnsi="GHEA Grapalat"/>
                <w:sz w:val="16"/>
                <w:szCs w:val="16"/>
              </w:rPr>
              <w:t>/____________________/</w:t>
            </w:r>
          </w:p>
          <w:p w:rsidR="00794E7A" w:rsidRPr="009B688B" w:rsidRDefault="00794E7A" w:rsidP="007435C2">
            <w:pPr>
              <w:widowControl w:val="0"/>
              <w:ind w:left="360"/>
              <w:jc w:val="right"/>
              <w:rPr>
                <w:rFonts w:ascii="GHEA Grapalat" w:hAnsi="GHEA Grapalat"/>
                <w:sz w:val="16"/>
                <w:szCs w:val="16"/>
              </w:rPr>
            </w:pPr>
          </w:p>
          <w:p w:rsidR="00794E7A" w:rsidRPr="009B688B" w:rsidRDefault="00794E7A" w:rsidP="007435C2">
            <w:pPr>
              <w:widowControl w:val="0"/>
              <w:ind w:left="360"/>
              <w:jc w:val="right"/>
              <w:rPr>
                <w:rFonts w:ascii="GHEA Grapalat" w:hAnsi="GHEA Grapalat"/>
                <w:sz w:val="16"/>
                <w:szCs w:val="16"/>
              </w:rPr>
            </w:pPr>
            <w:r w:rsidRPr="009B688B">
              <w:rPr>
                <w:rFonts w:ascii="GHEA Grapalat" w:hAnsi="GHEA Grapalat"/>
                <w:sz w:val="16"/>
                <w:szCs w:val="16"/>
              </w:rPr>
              <w:t>/____________________/</w:t>
            </w:r>
          </w:p>
          <w:p w:rsidR="00794E7A" w:rsidRPr="009B688B" w:rsidRDefault="00794E7A" w:rsidP="007435C2">
            <w:pPr>
              <w:widowControl w:val="0"/>
              <w:ind w:left="360"/>
              <w:rPr>
                <w:rFonts w:ascii="GHEA Grapalat" w:hAnsi="GHEA Grapalat"/>
                <w:sz w:val="16"/>
                <w:szCs w:val="16"/>
              </w:rPr>
            </w:pPr>
          </w:p>
          <w:p w:rsidR="00794E7A" w:rsidRPr="009B688B" w:rsidRDefault="00794E7A" w:rsidP="007435C2">
            <w:pPr>
              <w:widowControl w:val="0"/>
              <w:tabs>
                <w:tab w:val="left" w:pos="4539"/>
              </w:tabs>
              <w:ind w:left="360"/>
              <w:rPr>
                <w:rFonts w:ascii="GHEA Grapalat" w:hAnsi="GHEA Grapalat"/>
                <w:sz w:val="16"/>
                <w:szCs w:val="16"/>
              </w:rPr>
            </w:pPr>
            <w:r w:rsidRPr="009B688B">
              <w:rPr>
                <w:rFonts w:ascii="GHEA Grapalat" w:hAnsi="GHEA Grapalat"/>
                <w:sz w:val="16"/>
                <w:szCs w:val="16"/>
              </w:rPr>
              <w:t>21.б.</w:t>
            </w:r>
            <w:r w:rsidRPr="009B688B">
              <w:rPr>
                <w:rFonts w:ascii="GHEA Grapalat" w:hAnsi="GHEA Grapalat"/>
                <w:sz w:val="16"/>
                <w:szCs w:val="16"/>
              </w:rPr>
              <w:tab/>
              <w:t>М. П.</w:t>
            </w:r>
          </w:p>
        </w:tc>
      </w:tr>
      <w:tr w:rsidR="00794E7A" w:rsidRPr="00B138F3" w:rsidTr="007435C2">
        <w:trPr>
          <w:trHeight w:val="2194"/>
        </w:trPr>
        <w:tc>
          <w:tcPr>
            <w:tcW w:w="5616" w:type="dxa"/>
            <w:tcBorders>
              <w:top w:val="single" w:sz="4" w:space="0" w:color="auto"/>
              <w:left w:val="single" w:sz="4" w:space="0" w:color="auto"/>
              <w:right w:val="single" w:sz="4" w:space="0" w:color="auto"/>
            </w:tcBorders>
            <w:noWrap/>
            <w:vAlign w:val="bottom"/>
          </w:tcPr>
          <w:p w:rsidR="00794E7A" w:rsidRPr="009B688B"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24.а.</w:t>
            </w:r>
            <w:r w:rsidRPr="009B688B">
              <w:rPr>
                <w:rFonts w:ascii="GHEA Grapalat" w:hAnsi="GHEA Grapalat"/>
                <w:sz w:val="16"/>
                <w:szCs w:val="16"/>
              </w:rPr>
              <w:tab/>
              <w:t xml:space="preserve"> Обслуживающая бенефициара финансовая организация </w:t>
            </w:r>
          </w:p>
          <w:p w:rsidR="00794E7A" w:rsidRPr="009B688B" w:rsidRDefault="00794E7A" w:rsidP="007435C2">
            <w:pPr>
              <w:widowControl w:val="0"/>
              <w:tabs>
                <w:tab w:val="left" w:pos="855"/>
              </w:tabs>
              <w:ind w:left="360"/>
              <w:rPr>
                <w:rFonts w:ascii="GHEA Grapalat" w:hAnsi="GHEA Grapalat"/>
                <w:sz w:val="16"/>
                <w:szCs w:val="16"/>
              </w:rPr>
            </w:pPr>
          </w:p>
          <w:p w:rsidR="00794E7A" w:rsidRPr="009B688B" w:rsidRDefault="00794E7A" w:rsidP="007435C2">
            <w:pPr>
              <w:widowControl w:val="0"/>
              <w:tabs>
                <w:tab w:val="left" w:pos="855"/>
              </w:tabs>
              <w:ind w:left="360"/>
              <w:jc w:val="right"/>
              <w:rPr>
                <w:rFonts w:ascii="GHEA Grapalat" w:hAnsi="GHEA Grapalat"/>
                <w:sz w:val="16"/>
                <w:szCs w:val="16"/>
              </w:rPr>
            </w:pPr>
            <w:r w:rsidRPr="009B688B">
              <w:rPr>
                <w:rFonts w:ascii="GHEA Grapalat" w:hAnsi="GHEA Grapalat"/>
                <w:sz w:val="16"/>
                <w:szCs w:val="16"/>
              </w:rPr>
              <w:t>/____________________/</w:t>
            </w:r>
          </w:p>
          <w:p w:rsidR="00794E7A" w:rsidRPr="009B688B" w:rsidRDefault="00794E7A" w:rsidP="007435C2">
            <w:pPr>
              <w:widowControl w:val="0"/>
              <w:tabs>
                <w:tab w:val="left" w:pos="855"/>
              </w:tabs>
              <w:ind w:left="360" w:right="13"/>
              <w:jc w:val="both"/>
              <w:rPr>
                <w:rFonts w:ascii="GHEA Grapalat" w:hAnsi="GHEA Grapalat"/>
                <w:sz w:val="16"/>
                <w:szCs w:val="16"/>
              </w:rPr>
            </w:pPr>
            <w:r w:rsidRPr="009B688B">
              <w:rPr>
                <w:rFonts w:ascii="GHEA Grapalat" w:hAnsi="GHEA Grapalat"/>
                <w:sz w:val="16"/>
                <w:szCs w:val="16"/>
              </w:rPr>
              <w:t>подпись/</w:t>
            </w:r>
          </w:p>
          <w:p w:rsidR="00794E7A" w:rsidRPr="009B688B" w:rsidRDefault="00794E7A" w:rsidP="007435C2">
            <w:pPr>
              <w:widowControl w:val="0"/>
              <w:tabs>
                <w:tab w:val="left" w:pos="855"/>
              </w:tabs>
              <w:ind w:left="360"/>
              <w:rPr>
                <w:rFonts w:ascii="GHEA Grapalat" w:hAnsi="GHEA Grapalat"/>
                <w:sz w:val="16"/>
                <w:szCs w:val="16"/>
              </w:rPr>
            </w:pPr>
          </w:p>
          <w:p w:rsidR="00794E7A" w:rsidRPr="009B688B" w:rsidRDefault="00794E7A" w:rsidP="007435C2">
            <w:pPr>
              <w:widowControl w:val="0"/>
              <w:tabs>
                <w:tab w:val="left" w:pos="855"/>
              </w:tabs>
              <w:ind w:left="360"/>
              <w:rPr>
                <w:rFonts w:ascii="GHEA Grapalat" w:hAnsi="GHEA Grapalat"/>
                <w:sz w:val="16"/>
                <w:szCs w:val="16"/>
              </w:rPr>
            </w:pPr>
          </w:p>
        </w:tc>
        <w:tc>
          <w:tcPr>
            <w:tcW w:w="5364" w:type="dxa"/>
            <w:tcBorders>
              <w:top w:val="single" w:sz="4" w:space="0" w:color="auto"/>
              <w:left w:val="nil"/>
              <w:right w:val="single" w:sz="4" w:space="0" w:color="auto"/>
            </w:tcBorders>
            <w:noWrap/>
          </w:tcPr>
          <w:p w:rsidR="00794E7A" w:rsidRPr="009B688B"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23.а.</w:t>
            </w:r>
            <w:r w:rsidRPr="009B688B">
              <w:rPr>
                <w:rFonts w:ascii="GHEA Grapalat" w:hAnsi="GHEA Grapalat"/>
                <w:sz w:val="16"/>
                <w:szCs w:val="16"/>
              </w:rPr>
              <w:tab/>
              <w:t xml:space="preserve"> Обслуживающая плательщика финансовая организация </w:t>
            </w:r>
          </w:p>
          <w:p w:rsidR="00794E7A" w:rsidRPr="009B688B" w:rsidRDefault="00794E7A" w:rsidP="007435C2">
            <w:pPr>
              <w:widowControl w:val="0"/>
              <w:tabs>
                <w:tab w:val="left" w:pos="855"/>
              </w:tabs>
              <w:ind w:left="360"/>
              <w:rPr>
                <w:rFonts w:ascii="GHEA Grapalat" w:hAnsi="GHEA Grapalat"/>
                <w:sz w:val="16"/>
                <w:szCs w:val="16"/>
              </w:rPr>
            </w:pPr>
          </w:p>
          <w:p w:rsidR="00794E7A" w:rsidRPr="009B688B" w:rsidRDefault="00794E7A" w:rsidP="007435C2">
            <w:pPr>
              <w:widowControl w:val="0"/>
              <w:tabs>
                <w:tab w:val="left" w:pos="855"/>
              </w:tabs>
              <w:ind w:left="360"/>
              <w:jc w:val="right"/>
              <w:rPr>
                <w:rFonts w:ascii="GHEA Grapalat" w:hAnsi="GHEA Grapalat"/>
                <w:sz w:val="16"/>
                <w:szCs w:val="16"/>
              </w:rPr>
            </w:pPr>
            <w:r w:rsidRPr="009B688B">
              <w:rPr>
                <w:rFonts w:ascii="GHEA Grapalat" w:hAnsi="GHEA Grapalat"/>
                <w:sz w:val="16"/>
                <w:szCs w:val="16"/>
              </w:rPr>
              <w:t>/____________________/</w:t>
            </w:r>
          </w:p>
          <w:p w:rsidR="00794E7A" w:rsidRPr="009B688B" w:rsidRDefault="00794E7A" w:rsidP="007435C2">
            <w:pPr>
              <w:widowControl w:val="0"/>
              <w:tabs>
                <w:tab w:val="left" w:pos="855"/>
              </w:tabs>
              <w:ind w:left="360" w:right="983"/>
              <w:jc w:val="right"/>
              <w:rPr>
                <w:rFonts w:ascii="GHEA Grapalat" w:hAnsi="GHEA Grapalat"/>
                <w:sz w:val="16"/>
                <w:szCs w:val="16"/>
              </w:rPr>
            </w:pPr>
            <w:r w:rsidRPr="009B688B">
              <w:rPr>
                <w:rFonts w:ascii="GHEA Grapalat" w:hAnsi="GHEA Grapalat"/>
                <w:sz w:val="16"/>
                <w:szCs w:val="16"/>
              </w:rPr>
              <w:t>/подпись/</w:t>
            </w:r>
          </w:p>
          <w:p w:rsidR="00794E7A" w:rsidRPr="009B688B" w:rsidRDefault="00794E7A" w:rsidP="007435C2">
            <w:pPr>
              <w:widowControl w:val="0"/>
              <w:tabs>
                <w:tab w:val="left" w:pos="855"/>
              </w:tabs>
              <w:ind w:left="360"/>
              <w:rPr>
                <w:rFonts w:ascii="GHEA Grapalat" w:hAnsi="GHEA Grapalat"/>
                <w:sz w:val="16"/>
                <w:szCs w:val="16"/>
              </w:rPr>
            </w:pPr>
          </w:p>
        </w:tc>
      </w:tr>
      <w:tr w:rsidR="00794E7A" w:rsidRPr="00B138F3" w:rsidTr="007435C2">
        <w:trPr>
          <w:trHeight w:val="2194"/>
        </w:trPr>
        <w:tc>
          <w:tcPr>
            <w:tcW w:w="5616" w:type="dxa"/>
            <w:tcBorders>
              <w:top w:val="nil"/>
              <w:left w:val="single" w:sz="4" w:space="0" w:color="auto"/>
              <w:bottom w:val="single" w:sz="4" w:space="0" w:color="auto"/>
              <w:right w:val="single" w:sz="4" w:space="0" w:color="auto"/>
            </w:tcBorders>
            <w:noWrap/>
            <w:vAlign w:val="bottom"/>
          </w:tcPr>
          <w:p w:rsidR="00794E7A" w:rsidRPr="009B688B"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24.б.</w:t>
            </w:r>
            <w:r w:rsidRPr="009B688B">
              <w:rPr>
                <w:rFonts w:ascii="GHEA Grapalat" w:hAnsi="GHEA Grapalat"/>
                <w:sz w:val="16"/>
                <w:szCs w:val="16"/>
              </w:rPr>
              <w:tab/>
              <w:t>М. П.</w:t>
            </w:r>
          </w:p>
          <w:p w:rsidR="00794E7A" w:rsidRPr="009B688B" w:rsidRDefault="00794E7A" w:rsidP="007435C2">
            <w:pPr>
              <w:widowControl w:val="0"/>
              <w:tabs>
                <w:tab w:val="left" w:pos="855"/>
              </w:tabs>
              <w:ind w:left="360"/>
              <w:rPr>
                <w:rFonts w:ascii="GHEA Grapalat" w:hAnsi="GHEA Grapalat"/>
                <w:sz w:val="16"/>
                <w:szCs w:val="16"/>
              </w:rPr>
            </w:pPr>
          </w:p>
          <w:p w:rsidR="00794E7A" w:rsidRPr="009B688B" w:rsidRDefault="00794E7A" w:rsidP="007435C2">
            <w:pPr>
              <w:widowControl w:val="0"/>
              <w:tabs>
                <w:tab w:val="left" w:pos="855"/>
              </w:tabs>
              <w:ind w:left="360" w:right="155"/>
              <w:jc w:val="right"/>
              <w:rPr>
                <w:rFonts w:ascii="GHEA Grapalat" w:hAnsi="GHEA Grapalat"/>
                <w:sz w:val="16"/>
                <w:szCs w:val="16"/>
              </w:rPr>
            </w:pPr>
            <w:r w:rsidRPr="009B688B">
              <w:rPr>
                <w:rFonts w:ascii="GHEA Grapalat" w:hAnsi="GHEA Grapalat"/>
                <w:sz w:val="16"/>
                <w:szCs w:val="16"/>
              </w:rPr>
              <w:t xml:space="preserve">24.в"___" ___ 20___ г. </w:t>
            </w:r>
          </w:p>
        </w:tc>
        <w:tc>
          <w:tcPr>
            <w:tcW w:w="5364" w:type="dxa"/>
            <w:tcBorders>
              <w:top w:val="nil"/>
              <w:left w:val="nil"/>
              <w:bottom w:val="single" w:sz="4" w:space="0" w:color="auto"/>
              <w:right w:val="single" w:sz="4" w:space="0" w:color="auto"/>
            </w:tcBorders>
            <w:noWrap/>
            <w:vAlign w:val="bottom"/>
          </w:tcPr>
          <w:p w:rsidR="00794E7A" w:rsidRPr="009B688B" w:rsidRDefault="00794E7A" w:rsidP="007435C2">
            <w:pPr>
              <w:widowControl w:val="0"/>
              <w:tabs>
                <w:tab w:val="left" w:pos="855"/>
                <w:tab w:val="left" w:pos="4554"/>
              </w:tabs>
              <w:ind w:left="360"/>
              <w:rPr>
                <w:rFonts w:ascii="GHEA Grapalat" w:hAnsi="GHEA Grapalat"/>
                <w:sz w:val="16"/>
                <w:szCs w:val="16"/>
              </w:rPr>
            </w:pPr>
            <w:r w:rsidRPr="009B688B">
              <w:rPr>
                <w:rFonts w:ascii="GHEA Grapalat" w:hAnsi="GHEA Grapalat"/>
                <w:sz w:val="16"/>
                <w:szCs w:val="16"/>
              </w:rPr>
              <w:t>23.б.</w:t>
            </w:r>
            <w:r w:rsidRPr="009B688B">
              <w:rPr>
                <w:rFonts w:ascii="GHEA Grapalat" w:hAnsi="GHEA Grapalat"/>
                <w:sz w:val="16"/>
                <w:szCs w:val="16"/>
              </w:rPr>
              <w:tab/>
              <w:t>М. П.</w:t>
            </w:r>
          </w:p>
          <w:p w:rsidR="00794E7A" w:rsidRPr="009B688B" w:rsidRDefault="00794E7A" w:rsidP="007435C2">
            <w:pPr>
              <w:widowControl w:val="0"/>
              <w:tabs>
                <w:tab w:val="left" w:pos="855"/>
              </w:tabs>
              <w:ind w:left="360"/>
              <w:rPr>
                <w:rFonts w:ascii="GHEA Grapalat" w:hAnsi="GHEA Grapalat"/>
                <w:sz w:val="16"/>
                <w:szCs w:val="16"/>
              </w:rPr>
            </w:pPr>
          </w:p>
          <w:p w:rsidR="00794E7A" w:rsidRPr="009B688B" w:rsidRDefault="00794E7A" w:rsidP="007435C2">
            <w:pPr>
              <w:widowControl w:val="0"/>
              <w:tabs>
                <w:tab w:val="left" w:pos="855"/>
              </w:tabs>
              <w:ind w:left="360"/>
              <w:jc w:val="right"/>
              <w:rPr>
                <w:rFonts w:ascii="GHEA Grapalat" w:hAnsi="GHEA Grapalat"/>
                <w:sz w:val="16"/>
                <w:szCs w:val="16"/>
              </w:rPr>
            </w:pPr>
            <w:r w:rsidRPr="009B688B">
              <w:rPr>
                <w:rFonts w:ascii="GHEA Grapalat" w:hAnsi="GHEA Grapalat"/>
                <w:sz w:val="16"/>
                <w:szCs w:val="16"/>
              </w:rPr>
              <w:t>23.в Дата исполнения: "___" ___ 20___г.</w:t>
            </w:r>
          </w:p>
        </w:tc>
      </w:tr>
    </w:tbl>
    <w:p w:rsidR="00794E7A" w:rsidRPr="00794E7A" w:rsidRDefault="00794E7A" w:rsidP="00794E7A">
      <w:pPr>
        <w:widowControl w:val="0"/>
        <w:spacing w:after="160"/>
        <w:ind w:left="567" w:right="565"/>
        <w:jc w:val="center"/>
        <w:rPr>
          <w:rFonts w:ascii="GHEA Grapalat" w:hAnsi="GHEA Grapalat"/>
          <w:b/>
          <w:sz w:val="12"/>
          <w:szCs w:val="12"/>
        </w:rPr>
      </w:pPr>
    </w:p>
    <w:p w:rsidR="00794E7A" w:rsidRPr="00794E7A" w:rsidRDefault="00794E7A" w:rsidP="00794E7A">
      <w:pPr>
        <w:widowControl w:val="0"/>
        <w:spacing w:after="160"/>
        <w:ind w:left="567" w:right="565"/>
        <w:jc w:val="center"/>
        <w:rPr>
          <w:rFonts w:ascii="GHEA Grapalat" w:hAnsi="GHEA Grapalat"/>
          <w:b/>
          <w:sz w:val="12"/>
          <w:szCs w:val="12"/>
        </w:rPr>
      </w:pPr>
      <w:r w:rsidRPr="00794E7A">
        <w:rPr>
          <w:rFonts w:ascii="GHEA Grapalat" w:hAnsi="GHEA Grapalat"/>
          <w:b/>
          <w:sz w:val="12"/>
          <w:szCs w:val="12"/>
        </w:rPr>
        <w:t xml:space="preserve">*  </w:t>
      </w:r>
      <w:r w:rsidRPr="00794E7A">
        <w:rPr>
          <w:rFonts w:ascii="GHEA Grapalat" w:hAnsi="GHEA Grapalat"/>
          <w:b/>
          <w:i/>
          <w:sz w:val="12"/>
          <w:szCs w:val="1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794E7A" w:rsidRPr="00794E7A" w:rsidRDefault="00794E7A" w:rsidP="00794E7A">
      <w:pPr>
        <w:widowControl w:val="0"/>
        <w:spacing w:after="160"/>
        <w:ind w:left="567" w:right="565"/>
        <w:jc w:val="center"/>
        <w:rPr>
          <w:rFonts w:ascii="GHEA Grapalat" w:hAnsi="GHEA Grapalat"/>
          <w:b/>
          <w:sz w:val="12"/>
          <w:szCs w:val="12"/>
        </w:rPr>
      </w:pPr>
      <w:r w:rsidRPr="00794E7A">
        <w:rPr>
          <w:rFonts w:ascii="GHEA Grapalat" w:hAnsi="GHEA Grapalat"/>
          <w:b/>
          <w:sz w:val="12"/>
          <w:szCs w:val="12"/>
        </w:rPr>
        <w:br w:type="page"/>
      </w:r>
    </w:p>
    <w:p w:rsidR="00794E7A" w:rsidRPr="009B688B" w:rsidRDefault="00794E7A" w:rsidP="00794E7A">
      <w:pPr>
        <w:widowControl w:val="0"/>
        <w:spacing w:after="160"/>
        <w:ind w:left="567" w:right="565"/>
        <w:jc w:val="center"/>
        <w:rPr>
          <w:rFonts w:ascii="GHEA Grapalat" w:hAnsi="GHEA Grapalat"/>
          <w:b/>
          <w:sz w:val="12"/>
          <w:szCs w:val="12"/>
        </w:rPr>
      </w:pPr>
      <w:r w:rsidRPr="009B688B">
        <w:rPr>
          <w:rFonts w:ascii="GHEA Grapalat" w:hAnsi="GHEA Grapalat"/>
          <w:b/>
          <w:sz w:val="12"/>
          <w:szCs w:val="12"/>
        </w:rPr>
        <w:lastRenderedPageBreak/>
        <w:t xml:space="preserve">Обязательные реквизиты платежного требования </w:t>
      </w:r>
      <w:r w:rsidRPr="009B688B">
        <w:rPr>
          <w:rFonts w:ascii="GHEA Grapalat" w:hAnsi="GHEA Grapalat"/>
          <w:b/>
          <w:sz w:val="12"/>
          <w:szCs w:val="1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94E7A" w:rsidRPr="009B688B" w:rsidTr="007435C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П/Н</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b/>
                <w:sz w:val="12"/>
                <w:szCs w:val="12"/>
              </w:rPr>
            </w:pPr>
            <w:r w:rsidRPr="009B688B">
              <w:rPr>
                <w:rFonts w:ascii="GHEA Grapalat" w:hAnsi="GHEA Grapalat"/>
                <w:b/>
                <w:sz w:val="12"/>
                <w:szCs w:val="1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b/>
                <w:sz w:val="12"/>
                <w:szCs w:val="12"/>
              </w:rPr>
            </w:pPr>
            <w:r w:rsidRPr="009B688B">
              <w:rPr>
                <w:rFonts w:ascii="GHEA Grapalat" w:hAnsi="GHEA Grapalat"/>
                <w:b/>
                <w:sz w:val="12"/>
                <w:szCs w:val="12"/>
              </w:rPr>
              <w:t>Наличие указанного поля/</w:t>
            </w:r>
          </w:p>
          <w:p w:rsidR="00794E7A" w:rsidRPr="009B688B" w:rsidRDefault="00794E7A" w:rsidP="007435C2">
            <w:pPr>
              <w:widowControl w:val="0"/>
              <w:spacing w:after="120"/>
              <w:jc w:val="center"/>
              <w:rPr>
                <w:rFonts w:ascii="GHEA Grapalat" w:hAnsi="GHEA Grapalat"/>
                <w:b/>
                <w:sz w:val="12"/>
                <w:szCs w:val="12"/>
              </w:rPr>
            </w:pPr>
            <w:r w:rsidRPr="009B688B">
              <w:rPr>
                <w:rFonts w:ascii="GHEA Grapalat" w:hAnsi="GHEA Grapalat"/>
                <w:b/>
                <w:sz w:val="12"/>
                <w:szCs w:val="1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b/>
                <w:sz w:val="12"/>
                <w:szCs w:val="12"/>
              </w:rPr>
            </w:pPr>
            <w:r w:rsidRPr="009B688B">
              <w:rPr>
                <w:rFonts w:ascii="GHEA Grapalat" w:hAnsi="GHEA Grapalat"/>
                <w:b/>
                <w:sz w:val="12"/>
                <w:szCs w:val="12"/>
              </w:rPr>
              <w:t xml:space="preserve">Требование о заполнении реквизита </w:t>
            </w:r>
          </w:p>
          <w:p w:rsidR="00794E7A" w:rsidRPr="009B688B" w:rsidRDefault="00794E7A" w:rsidP="007435C2">
            <w:pPr>
              <w:widowControl w:val="0"/>
              <w:spacing w:after="120"/>
              <w:jc w:val="center"/>
              <w:rPr>
                <w:rFonts w:ascii="GHEA Grapalat" w:hAnsi="GHEA Grapalat"/>
                <w:b/>
                <w:sz w:val="12"/>
                <w:szCs w:val="12"/>
              </w:rPr>
            </w:pPr>
            <w:r w:rsidRPr="009B688B">
              <w:rPr>
                <w:rFonts w:ascii="GHEA Grapalat" w:hAnsi="GHEA Grapalat"/>
                <w:b/>
                <w:sz w:val="12"/>
                <w:szCs w:val="1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b/>
                <w:sz w:val="12"/>
                <w:szCs w:val="12"/>
              </w:rPr>
            </w:pPr>
            <w:r w:rsidRPr="009B688B">
              <w:rPr>
                <w:rFonts w:ascii="GHEA Grapalat" w:hAnsi="GHEA Grapalat"/>
                <w:b/>
                <w:sz w:val="12"/>
                <w:szCs w:val="12"/>
              </w:rPr>
              <w:t>Сторона,</w:t>
            </w:r>
          </w:p>
          <w:p w:rsidR="00794E7A" w:rsidRPr="009B688B" w:rsidRDefault="00794E7A" w:rsidP="007435C2">
            <w:pPr>
              <w:widowControl w:val="0"/>
              <w:spacing w:after="120"/>
              <w:jc w:val="center"/>
              <w:rPr>
                <w:rFonts w:ascii="GHEA Grapalat" w:hAnsi="GHEA Grapalat"/>
                <w:b/>
                <w:sz w:val="12"/>
                <w:szCs w:val="12"/>
              </w:rPr>
            </w:pPr>
            <w:r w:rsidRPr="009B688B">
              <w:rPr>
                <w:rFonts w:ascii="GHEA Grapalat" w:hAnsi="GHEA Grapalat"/>
                <w:b/>
                <w:sz w:val="12"/>
                <w:szCs w:val="12"/>
              </w:rPr>
              <w:t xml:space="preserve">заполняющая реквизит </w:t>
            </w:r>
          </w:p>
          <w:p w:rsidR="00794E7A" w:rsidRPr="009B688B" w:rsidRDefault="00794E7A" w:rsidP="007435C2">
            <w:pPr>
              <w:widowControl w:val="0"/>
              <w:spacing w:after="120"/>
              <w:jc w:val="center"/>
              <w:rPr>
                <w:rFonts w:ascii="GHEA Grapalat" w:hAnsi="GHEA Grapalat"/>
                <w:b/>
                <w:sz w:val="12"/>
                <w:szCs w:val="12"/>
              </w:rPr>
            </w:pPr>
            <w:r w:rsidRPr="009B688B">
              <w:rPr>
                <w:rFonts w:ascii="GHEA Grapalat" w:hAnsi="GHEA Grapalat"/>
                <w:b/>
                <w:sz w:val="12"/>
                <w:szCs w:val="12"/>
              </w:rPr>
              <w:t>бенефициар или плательщик</w:t>
            </w:r>
          </w:p>
          <w:p w:rsidR="00794E7A" w:rsidRPr="009B688B" w:rsidRDefault="00794E7A" w:rsidP="007435C2">
            <w:pPr>
              <w:widowControl w:val="0"/>
              <w:spacing w:after="120"/>
              <w:jc w:val="center"/>
              <w:rPr>
                <w:rFonts w:ascii="GHEA Grapalat" w:hAnsi="GHEA Grapalat"/>
                <w:b/>
                <w:sz w:val="12"/>
                <w:szCs w:val="12"/>
              </w:rPr>
            </w:pPr>
            <w:r w:rsidRPr="009B688B">
              <w:rPr>
                <w:rFonts w:ascii="GHEA Grapalat" w:hAnsi="GHEA Grapalat"/>
                <w:b/>
                <w:sz w:val="12"/>
                <w:szCs w:val="12"/>
              </w:rPr>
              <w:t>(в связи с процессом закупки)</w:t>
            </w:r>
          </w:p>
        </w:tc>
      </w:tr>
      <w:tr w:rsidR="00794E7A" w:rsidRPr="009B688B" w:rsidTr="007435C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b/>
                <w:sz w:val="12"/>
                <w:szCs w:val="12"/>
              </w:rPr>
            </w:pPr>
            <w:r w:rsidRPr="009B688B">
              <w:rPr>
                <w:rFonts w:ascii="GHEA Grapalat" w:hAnsi="GHEA Grapalat"/>
                <w:b/>
                <w:sz w:val="12"/>
                <w:szCs w:val="12"/>
              </w:rPr>
              <w:t>1</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b/>
                <w:sz w:val="12"/>
                <w:szCs w:val="12"/>
              </w:rPr>
            </w:pPr>
            <w:r w:rsidRPr="009B688B">
              <w:rPr>
                <w:rFonts w:ascii="GHEA Grapalat" w:hAnsi="GHEA Grapalat"/>
                <w:b/>
                <w:sz w:val="12"/>
                <w:szCs w:val="12"/>
              </w:rPr>
              <w:t>2</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b/>
                <w:sz w:val="12"/>
                <w:szCs w:val="12"/>
              </w:rPr>
            </w:pPr>
            <w:r w:rsidRPr="009B688B">
              <w:rPr>
                <w:rFonts w:ascii="GHEA Grapalat" w:hAnsi="GHEA Grapalat"/>
                <w:b/>
                <w:sz w:val="12"/>
                <w:szCs w:val="12"/>
              </w:rPr>
              <w:t>3</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b/>
                <w:sz w:val="12"/>
                <w:szCs w:val="12"/>
              </w:rPr>
            </w:pPr>
            <w:r w:rsidRPr="009B688B">
              <w:rPr>
                <w:rFonts w:ascii="GHEA Grapalat" w:hAnsi="GHEA Grapalat"/>
                <w:b/>
                <w:sz w:val="12"/>
                <w:szCs w:val="12"/>
              </w:rPr>
              <w:t>4</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b/>
                <w:sz w:val="12"/>
                <w:szCs w:val="12"/>
              </w:rPr>
            </w:pPr>
            <w:r w:rsidRPr="009B688B">
              <w:rPr>
                <w:rFonts w:ascii="GHEA Grapalat" w:hAnsi="GHEA Grapalat"/>
                <w:b/>
                <w:sz w:val="12"/>
                <w:szCs w:val="12"/>
              </w:rPr>
              <w:t>5</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1.</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на документе заранее заполнено "Платежное требование"</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2.</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both"/>
              <w:rPr>
                <w:rFonts w:ascii="GHEA Grapalat" w:hAnsi="GHEA Grapalat"/>
                <w:sz w:val="12"/>
                <w:szCs w:val="12"/>
              </w:rPr>
            </w:pPr>
            <w:r w:rsidRPr="009B688B">
              <w:rPr>
                <w:rFonts w:ascii="GHEA Grapalat" w:hAnsi="GHEA Grapalat"/>
                <w:sz w:val="12"/>
                <w:szCs w:val="1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бенефициаром при представлении платежного требования в банк плательщика</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3.</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both"/>
              <w:rPr>
                <w:rFonts w:ascii="GHEA Grapalat" w:hAnsi="GHEA Grapalat"/>
                <w:sz w:val="12"/>
                <w:szCs w:val="12"/>
              </w:rPr>
            </w:pPr>
            <w:r w:rsidRPr="009B688B">
              <w:rPr>
                <w:rFonts w:ascii="GHEA Grapalat" w:hAnsi="GHEA Grapalat"/>
                <w:sz w:val="12"/>
                <w:szCs w:val="1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794E7A" w:rsidRPr="009B688B" w:rsidRDefault="00794E7A" w:rsidP="007435C2">
            <w:pPr>
              <w:widowControl w:val="0"/>
              <w:spacing w:after="120"/>
              <w:jc w:val="center"/>
              <w:rPr>
                <w:rFonts w:ascii="GHEA Grapalat" w:hAnsi="GHEA Grapalat"/>
                <w:sz w:val="12"/>
                <w:szCs w:val="12"/>
              </w:rPr>
            </w:pP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заполняется бенефициаром в день представления платежного требования в банк плательщика </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4.</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both"/>
              <w:rPr>
                <w:rFonts w:ascii="GHEA Grapalat" w:hAnsi="GHEA Grapalat"/>
                <w:sz w:val="12"/>
                <w:szCs w:val="12"/>
              </w:rPr>
            </w:pPr>
            <w:r w:rsidRPr="009B688B">
              <w:rPr>
                <w:rFonts w:ascii="GHEA Grapalat" w:hAnsi="GHEA Grapalat"/>
                <w:sz w:val="12"/>
                <w:szCs w:val="1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плательщиком</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5.</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плательщиком</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6.</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плательщиком</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7.</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плательщиком</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8.</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плательщиком</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9.</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заранее заполняется бенефициаром — по приглашению</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10.</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(не заполняется)</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11.</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заранее заполняется бенефициаром — по приглашению</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12.</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заранее заполняется бенефициаром — по приглашению</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13.</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заранее заполняется бенефициаром — по приглашению</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14.</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заполняется плательщиком </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15.</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(не заполняется и не применяется)</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16.</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плательщиком</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цель сделки</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заранее заполняется бенефициаром — по приглашению</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18.</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бенефициаром</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Del="0010680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19.</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cs="Sylfaen"/>
                <w:sz w:val="12"/>
                <w:szCs w:val="12"/>
              </w:rPr>
            </w:pPr>
            <w:r w:rsidRPr="009B688B">
              <w:rPr>
                <w:rFonts w:ascii="GHEA Grapalat" w:hAnsi="GHEA Grapalat"/>
                <w:sz w:val="12"/>
                <w:szCs w:val="12"/>
              </w:rPr>
              <w:t xml:space="preserve">обязательно </w:t>
            </w:r>
          </w:p>
          <w:p w:rsidR="00794E7A" w:rsidRPr="009B688B" w:rsidRDefault="00794E7A" w:rsidP="007435C2">
            <w:pPr>
              <w:widowControl w:val="0"/>
              <w:spacing w:after="120"/>
              <w:jc w:val="center"/>
              <w:rPr>
                <w:rFonts w:ascii="GHEA Grapalat" w:hAnsi="GHEA Grapalat" w:cs="Sylfaen"/>
                <w:sz w:val="12"/>
                <w:szCs w:val="12"/>
              </w:rPr>
            </w:pPr>
            <w:r w:rsidRPr="009B688B">
              <w:rPr>
                <w:rFonts w:ascii="GHEA Grapalat" w:hAnsi="GHEA Grapalat"/>
                <w:sz w:val="12"/>
                <w:szCs w:val="12"/>
              </w:rPr>
              <w:t xml:space="preserve">заполняются слова "акцептованный платеж", </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заранее заполняется бенефициаром </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20.</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количество страниц прилагаемых к Требованию документов, которые должны быть предоставлены плательщику (банку плательщика)</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бенефициаром</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21.а.</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подписывается плательщиком или </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проставляется электронная подпись плательщика</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21.б.</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обязательно: </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при наличии печати, когда плательщик представляет Требование в бумажной форме</w:t>
            </w:r>
          </w:p>
          <w:p w:rsidR="00794E7A" w:rsidRPr="009B688B" w:rsidRDefault="00794E7A" w:rsidP="007435C2">
            <w:pPr>
              <w:widowControl w:val="0"/>
              <w:spacing w:after="120"/>
              <w:jc w:val="center"/>
              <w:rPr>
                <w:rFonts w:ascii="GHEA Grapalat" w:hAnsi="GHEA Grapalat"/>
                <w:sz w:val="12"/>
                <w:szCs w:val="12"/>
              </w:rPr>
            </w:pP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скрепляется печатью плательщика </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при представлении в бумажной форме</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22.а.</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обязательно: </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подписывается бенефициаром</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22.б.</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обязательно: </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скрепляется печатью бенефициара </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при представлении в банк в бумажной форме</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23.а.</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23.б.</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23.в</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24.а.</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24.б.</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штамп обслуживающей </w:t>
            </w:r>
            <w:r w:rsidRPr="009B688B">
              <w:rPr>
                <w:rFonts w:ascii="GHEA Grapalat" w:hAnsi="GHEA Grapalat"/>
                <w:sz w:val="12"/>
                <w:szCs w:val="12"/>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p>
        </w:tc>
      </w:tr>
    </w:tbl>
    <w:p w:rsidR="00794E7A" w:rsidRPr="00B138F3" w:rsidRDefault="00794E7A" w:rsidP="00794E7A">
      <w:pPr>
        <w:widowControl w:val="0"/>
        <w:spacing w:after="160"/>
        <w:ind w:left="567" w:right="565"/>
        <w:jc w:val="center"/>
        <w:rPr>
          <w:rFonts w:ascii="GHEA Grapalat" w:hAnsi="GHEA Grapalat"/>
          <w:b/>
        </w:rPr>
      </w:pPr>
    </w:p>
    <w:p w:rsidR="00794E7A" w:rsidRPr="00B138F3" w:rsidRDefault="00794E7A" w:rsidP="00794E7A">
      <w:pPr>
        <w:widowControl w:val="0"/>
        <w:spacing w:after="160"/>
        <w:ind w:left="567" w:right="565"/>
        <w:jc w:val="center"/>
        <w:rPr>
          <w:rFonts w:ascii="GHEA Grapalat" w:hAnsi="GHEA Grapalat"/>
          <w:b/>
        </w:rPr>
      </w:pPr>
    </w:p>
    <w:p w:rsidR="00794E7A" w:rsidRPr="00B138F3" w:rsidRDefault="00794E7A" w:rsidP="00794E7A">
      <w:pPr>
        <w:widowControl w:val="0"/>
        <w:spacing w:after="160"/>
        <w:ind w:left="567" w:right="565"/>
        <w:jc w:val="center"/>
        <w:rPr>
          <w:rFonts w:ascii="GHEA Grapalat" w:hAnsi="GHEA Grapalat"/>
          <w:b/>
        </w:rPr>
      </w:pPr>
    </w:p>
    <w:p w:rsidR="00794E7A" w:rsidRPr="00B138F3" w:rsidRDefault="00794E7A" w:rsidP="00794E7A">
      <w:pPr>
        <w:widowControl w:val="0"/>
        <w:spacing w:after="160"/>
        <w:ind w:left="567" w:right="565"/>
        <w:jc w:val="center"/>
        <w:rPr>
          <w:rFonts w:ascii="GHEA Grapalat" w:hAnsi="GHEA Grapalat"/>
          <w:b/>
        </w:rPr>
      </w:pPr>
    </w:p>
    <w:p w:rsidR="00794E7A" w:rsidRPr="00B138F3" w:rsidRDefault="00794E7A" w:rsidP="00794E7A">
      <w:pPr>
        <w:widowControl w:val="0"/>
        <w:spacing w:after="160"/>
        <w:ind w:left="567" w:right="565"/>
        <w:jc w:val="center"/>
        <w:rPr>
          <w:rFonts w:ascii="GHEA Grapalat" w:hAnsi="GHEA Grapalat"/>
          <w:b/>
        </w:rPr>
      </w:pPr>
    </w:p>
    <w:p w:rsidR="00794E7A" w:rsidRPr="00B138F3" w:rsidRDefault="00794E7A" w:rsidP="00794E7A">
      <w:pPr>
        <w:widowControl w:val="0"/>
        <w:spacing w:after="160"/>
        <w:ind w:left="567" w:right="565"/>
        <w:jc w:val="center"/>
        <w:rPr>
          <w:rFonts w:ascii="GHEA Grapalat" w:hAnsi="GHEA Grapalat"/>
          <w:b/>
        </w:rPr>
      </w:pPr>
    </w:p>
    <w:p w:rsidR="00794E7A" w:rsidRPr="00B138F3" w:rsidRDefault="00794E7A" w:rsidP="00794E7A">
      <w:pPr>
        <w:widowControl w:val="0"/>
        <w:spacing w:after="160"/>
        <w:ind w:left="567" w:right="565"/>
        <w:jc w:val="center"/>
        <w:rPr>
          <w:rFonts w:ascii="GHEA Grapalat" w:hAnsi="GHEA Grapalat"/>
          <w:b/>
        </w:rPr>
      </w:pPr>
    </w:p>
    <w:p w:rsidR="00794E7A" w:rsidRPr="00B138F3" w:rsidRDefault="00794E7A" w:rsidP="00794E7A">
      <w:pPr>
        <w:widowControl w:val="0"/>
        <w:spacing w:after="160"/>
        <w:ind w:left="567" w:right="565"/>
        <w:jc w:val="center"/>
        <w:rPr>
          <w:rFonts w:ascii="GHEA Grapalat" w:hAnsi="GHEA Grapalat"/>
          <w:b/>
        </w:rPr>
      </w:pPr>
    </w:p>
    <w:p w:rsidR="00794E7A" w:rsidRDefault="00794E7A" w:rsidP="00794E7A">
      <w:pPr>
        <w:widowControl w:val="0"/>
        <w:spacing w:after="160"/>
        <w:ind w:left="567" w:right="565"/>
        <w:jc w:val="center"/>
        <w:rPr>
          <w:rFonts w:ascii="GHEA Grapalat" w:hAnsi="GHEA Grapalat"/>
          <w:b/>
          <w:lang w:val="hy-AM"/>
        </w:rPr>
      </w:pPr>
      <w:r>
        <w:rPr>
          <w:rFonts w:ascii="GHEA Grapalat" w:hAnsi="GHEA Grapalat"/>
          <w:b/>
          <w:lang w:val="hy-AM"/>
        </w:rPr>
        <w:t>.</w:t>
      </w:r>
    </w:p>
    <w:p w:rsidR="00794E7A" w:rsidRDefault="00794E7A" w:rsidP="00794E7A">
      <w:pPr>
        <w:widowControl w:val="0"/>
        <w:spacing w:after="160"/>
        <w:ind w:left="567" w:right="565"/>
        <w:jc w:val="center"/>
        <w:rPr>
          <w:rFonts w:ascii="GHEA Grapalat" w:hAnsi="GHEA Grapalat"/>
          <w:b/>
          <w:lang w:val="hy-AM"/>
        </w:rPr>
      </w:pPr>
    </w:p>
    <w:p w:rsidR="00794E7A" w:rsidRDefault="00794E7A" w:rsidP="00794E7A">
      <w:pPr>
        <w:widowControl w:val="0"/>
        <w:spacing w:after="160"/>
        <w:ind w:left="567" w:right="565"/>
        <w:jc w:val="center"/>
        <w:rPr>
          <w:rFonts w:ascii="GHEA Grapalat" w:hAnsi="GHEA Grapalat"/>
          <w:b/>
          <w:lang w:val="hy-AM"/>
        </w:rPr>
      </w:pPr>
    </w:p>
    <w:p w:rsidR="00794E7A" w:rsidRDefault="00794E7A" w:rsidP="00794E7A">
      <w:pPr>
        <w:widowControl w:val="0"/>
        <w:spacing w:after="160"/>
        <w:ind w:left="567" w:right="565"/>
        <w:jc w:val="center"/>
        <w:rPr>
          <w:rFonts w:ascii="GHEA Grapalat" w:hAnsi="GHEA Grapalat"/>
          <w:b/>
          <w:lang w:val="hy-AM"/>
        </w:rPr>
      </w:pPr>
    </w:p>
    <w:p w:rsidR="00794E7A" w:rsidRDefault="00794E7A" w:rsidP="00794E7A">
      <w:pPr>
        <w:widowControl w:val="0"/>
        <w:spacing w:after="160"/>
        <w:ind w:left="567" w:right="565"/>
        <w:jc w:val="center"/>
        <w:rPr>
          <w:rFonts w:ascii="GHEA Grapalat" w:hAnsi="GHEA Grapalat"/>
          <w:b/>
          <w:lang w:val="hy-AM"/>
        </w:rPr>
      </w:pPr>
    </w:p>
    <w:p w:rsidR="00794E7A" w:rsidRDefault="00794E7A" w:rsidP="00794E7A">
      <w:pPr>
        <w:widowControl w:val="0"/>
        <w:spacing w:after="160"/>
        <w:ind w:left="567" w:right="565"/>
        <w:jc w:val="center"/>
        <w:rPr>
          <w:rFonts w:ascii="GHEA Grapalat" w:hAnsi="GHEA Grapalat"/>
          <w:b/>
          <w:lang w:val="hy-AM"/>
        </w:rPr>
      </w:pPr>
    </w:p>
    <w:p w:rsidR="00794E7A" w:rsidRDefault="00794E7A" w:rsidP="00794E7A">
      <w:pPr>
        <w:widowControl w:val="0"/>
        <w:spacing w:after="160"/>
        <w:ind w:left="567" w:right="565"/>
        <w:jc w:val="center"/>
        <w:rPr>
          <w:rFonts w:ascii="GHEA Grapalat" w:hAnsi="GHEA Grapalat"/>
          <w:b/>
          <w:lang w:val="hy-AM"/>
        </w:rPr>
      </w:pPr>
    </w:p>
    <w:p w:rsidR="00794E7A" w:rsidRDefault="00794E7A" w:rsidP="00794E7A">
      <w:pPr>
        <w:widowControl w:val="0"/>
        <w:spacing w:after="160"/>
        <w:ind w:left="567" w:right="565"/>
        <w:jc w:val="center"/>
        <w:rPr>
          <w:rFonts w:ascii="GHEA Grapalat" w:hAnsi="GHEA Grapalat"/>
          <w:b/>
          <w:lang w:val="hy-AM"/>
        </w:rPr>
      </w:pPr>
    </w:p>
    <w:p w:rsidR="00794E7A" w:rsidRDefault="00794E7A" w:rsidP="00794E7A">
      <w:pPr>
        <w:widowControl w:val="0"/>
        <w:spacing w:after="160"/>
        <w:ind w:left="567" w:right="565"/>
        <w:jc w:val="center"/>
        <w:rPr>
          <w:rFonts w:ascii="GHEA Grapalat" w:hAnsi="GHEA Grapalat"/>
          <w:b/>
          <w:lang w:val="hy-AM"/>
        </w:rPr>
      </w:pPr>
    </w:p>
    <w:p w:rsidR="00794E7A" w:rsidRDefault="00794E7A" w:rsidP="00794E7A">
      <w:pPr>
        <w:widowControl w:val="0"/>
        <w:spacing w:after="160"/>
        <w:ind w:left="567" w:right="565"/>
        <w:jc w:val="center"/>
        <w:rPr>
          <w:rFonts w:ascii="GHEA Grapalat" w:hAnsi="GHEA Grapalat"/>
          <w:b/>
          <w:lang w:val="hy-AM"/>
        </w:rPr>
      </w:pPr>
    </w:p>
    <w:p w:rsidR="00794E7A" w:rsidRDefault="00794E7A" w:rsidP="00794E7A">
      <w:pPr>
        <w:widowControl w:val="0"/>
        <w:spacing w:after="160"/>
        <w:ind w:left="567" w:right="565"/>
        <w:jc w:val="center"/>
        <w:rPr>
          <w:rFonts w:ascii="GHEA Grapalat" w:hAnsi="GHEA Grapalat"/>
          <w:b/>
          <w:lang w:val="hy-AM"/>
        </w:rPr>
      </w:pPr>
    </w:p>
    <w:p w:rsidR="00794E7A" w:rsidRPr="009B688B" w:rsidRDefault="00794E7A" w:rsidP="00794E7A">
      <w:pPr>
        <w:widowControl w:val="0"/>
        <w:spacing w:after="160"/>
        <w:ind w:left="567" w:right="565"/>
        <w:jc w:val="center"/>
        <w:rPr>
          <w:rFonts w:ascii="GHEA Grapalat" w:hAnsi="GHEA Grapalat"/>
          <w:b/>
          <w:lang w:val="hy-AM"/>
        </w:rPr>
      </w:pPr>
    </w:p>
    <w:p w:rsidR="00794E7A" w:rsidRPr="00B138F3" w:rsidRDefault="00794E7A" w:rsidP="00794E7A">
      <w:pPr>
        <w:widowControl w:val="0"/>
        <w:spacing w:after="160"/>
        <w:ind w:left="567" w:right="565"/>
        <w:jc w:val="center"/>
        <w:rPr>
          <w:rFonts w:ascii="GHEA Grapalat" w:hAnsi="GHEA Grapalat"/>
          <w:b/>
        </w:rPr>
      </w:pPr>
    </w:p>
    <w:p w:rsidR="00794E7A" w:rsidRPr="00B138F3" w:rsidRDefault="00794E7A" w:rsidP="00794E7A">
      <w:pPr>
        <w:widowControl w:val="0"/>
        <w:spacing w:after="160"/>
        <w:ind w:left="567" w:right="565"/>
        <w:jc w:val="center"/>
        <w:rPr>
          <w:rFonts w:ascii="GHEA Grapalat" w:hAnsi="GHEA Grapalat"/>
          <w:b/>
        </w:rPr>
      </w:pPr>
    </w:p>
    <w:p w:rsidR="00794E7A" w:rsidRPr="00B138F3" w:rsidRDefault="00794E7A" w:rsidP="00794E7A">
      <w:pPr>
        <w:widowControl w:val="0"/>
        <w:spacing w:after="160"/>
        <w:ind w:left="567" w:right="565"/>
        <w:jc w:val="center"/>
        <w:rPr>
          <w:rFonts w:ascii="GHEA Grapalat" w:hAnsi="GHEA Grapalat"/>
          <w:b/>
        </w:rPr>
      </w:pPr>
    </w:p>
    <w:p w:rsidR="00794E7A" w:rsidRPr="00B138F3" w:rsidRDefault="00794E7A" w:rsidP="002B4E81">
      <w:pPr>
        <w:widowControl w:val="0"/>
        <w:jc w:val="right"/>
        <w:rPr>
          <w:rFonts w:ascii="GHEA Grapalat" w:hAnsi="GHEA Grapalat" w:cs="GHEA Grapalat"/>
          <w:i/>
        </w:rPr>
      </w:pPr>
      <w:r w:rsidRPr="00B138F3">
        <w:rPr>
          <w:rFonts w:ascii="GHEA Grapalat" w:hAnsi="GHEA Grapalat"/>
          <w:i/>
        </w:rPr>
        <w:lastRenderedPageBreak/>
        <w:t>Приложение № 5.1</w:t>
      </w:r>
    </w:p>
    <w:p w:rsidR="00794E7A" w:rsidRPr="000A4ACC" w:rsidRDefault="00794E7A" w:rsidP="002B4E81">
      <w:pPr>
        <w:widowControl w:val="0"/>
        <w:jc w:val="right"/>
        <w:rPr>
          <w:rFonts w:ascii="GHEA Grapalat" w:hAnsi="GHEA Grapalat" w:cs="GHEA Grapalat"/>
          <w:i/>
          <w:sz w:val="36"/>
          <w:szCs w:val="36"/>
        </w:rPr>
      </w:pPr>
      <w:r w:rsidRPr="00B138F3">
        <w:rPr>
          <w:rFonts w:ascii="GHEA Grapalat" w:hAnsi="GHEA Grapalat"/>
          <w:i/>
        </w:rPr>
        <w:t xml:space="preserve">к </w:t>
      </w:r>
      <w:r w:rsidRPr="00794E7A">
        <w:rPr>
          <w:rFonts w:ascii="GHEA Grapalat" w:hAnsi="GHEA Grapalat"/>
          <w:i/>
        </w:rPr>
        <w:t xml:space="preserve">запросу котировок </w:t>
      </w:r>
      <w:r w:rsidRPr="00B138F3">
        <w:rPr>
          <w:rFonts w:ascii="GHEA Grapalat" w:hAnsi="GHEA Grapalat"/>
          <w:i/>
        </w:rPr>
        <w:br/>
        <w:t xml:space="preserve">под кодом </w:t>
      </w:r>
      <w:r w:rsidR="002B4E81" w:rsidRPr="002B4E81">
        <w:rPr>
          <w:rFonts w:ascii="GHEA Grapalat" w:hAnsi="GHEA Grapalat"/>
          <w:i/>
          <w:u w:val="single"/>
        </w:rPr>
        <w:t>«</w:t>
      </w:r>
      <w:r w:rsidRPr="00794E7A">
        <w:rPr>
          <w:rFonts w:ascii="GHEA Grapalat" w:hAnsi="GHEA Grapalat"/>
          <w:b/>
          <w:i/>
          <w:u w:val="single"/>
        </w:rPr>
        <w:t>GGAK-GHTsDzB-22/</w:t>
      </w:r>
      <w:r w:rsidR="00C66190">
        <w:rPr>
          <w:rFonts w:ascii="GHEA Grapalat" w:hAnsi="GHEA Grapalat"/>
          <w:b/>
          <w:i/>
          <w:u w:val="single"/>
        </w:rPr>
        <w:t>06/SH</w:t>
      </w:r>
      <w:r w:rsidR="002B4E81" w:rsidRPr="002B4E81">
        <w:rPr>
          <w:rFonts w:ascii="GHEA Grapalat" w:hAnsi="GHEA Grapalat"/>
          <w:b/>
          <w:i/>
          <w:u w:val="single"/>
        </w:rPr>
        <w:t>»</w:t>
      </w:r>
      <w:r w:rsidRPr="00794E7A">
        <w:rPr>
          <w:rFonts w:ascii="GHEA Grapalat" w:hAnsi="GHEA Grapalat"/>
          <w:i/>
          <w:u w:val="single"/>
        </w:rPr>
        <w:t xml:space="preserve"> </w:t>
      </w:r>
      <w:r w:rsidRPr="00794E7A">
        <w:rPr>
          <w:rFonts w:ascii="GHEA Grapalat" w:hAnsi="GHEA Grapalat"/>
          <w:i/>
        </w:rPr>
        <w:t xml:space="preserve"> </w:t>
      </w:r>
      <w:r w:rsidRPr="000A4ACC">
        <w:rPr>
          <w:rStyle w:val="FootnoteReference"/>
          <w:rFonts w:ascii="GHEA Grapalat" w:hAnsi="GHEA Grapalat"/>
          <w:i/>
          <w:sz w:val="36"/>
          <w:szCs w:val="36"/>
        </w:rPr>
        <w:footnoteReference w:customMarkFollows="1" w:id="8"/>
        <w:t>*</w:t>
      </w:r>
    </w:p>
    <w:p w:rsidR="00794E7A" w:rsidRPr="00B138F3" w:rsidRDefault="00794E7A" w:rsidP="00794E7A">
      <w:pPr>
        <w:widowControl w:val="0"/>
        <w:spacing w:after="160"/>
        <w:jc w:val="center"/>
        <w:rPr>
          <w:rFonts w:ascii="GHEA Grapalat" w:hAnsi="GHEA Grapalat"/>
          <w:b/>
        </w:rPr>
      </w:pPr>
    </w:p>
    <w:p w:rsidR="00794E7A" w:rsidRPr="00B138F3" w:rsidRDefault="00794E7A" w:rsidP="00794E7A">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794E7A" w:rsidRPr="00B138F3" w:rsidRDefault="00794E7A" w:rsidP="00794E7A">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113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68"/>
        <w:gridCol w:w="5957"/>
      </w:tblGrid>
      <w:tr w:rsidR="00794E7A" w:rsidRPr="00B138F3" w:rsidTr="00794E7A">
        <w:trPr>
          <w:trHeight w:val="389"/>
        </w:trPr>
        <w:tc>
          <w:tcPr>
            <w:tcW w:w="5368" w:type="dxa"/>
          </w:tcPr>
          <w:p w:rsidR="00794E7A" w:rsidRPr="00B138F3" w:rsidRDefault="00794E7A" w:rsidP="007435C2">
            <w:pPr>
              <w:widowControl w:val="0"/>
              <w:spacing w:after="160"/>
              <w:rPr>
                <w:rFonts w:ascii="GHEA Grapalat" w:hAnsi="GHEA Grapalat" w:cs="GHEA Grapalat"/>
                <w:b/>
                <w:lang w:val="en-US"/>
              </w:rPr>
            </w:pPr>
            <w:r w:rsidRPr="00B138F3">
              <w:rPr>
                <w:rFonts w:ascii="GHEA Grapalat" w:hAnsi="GHEA Grapalat"/>
              </w:rPr>
              <w:t>г. Ереван</w:t>
            </w:r>
          </w:p>
        </w:tc>
        <w:tc>
          <w:tcPr>
            <w:tcW w:w="5957" w:type="dxa"/>
          </w:tcPr>
          <w:p w:rsidR="00794E7A" w:rsidRPr="00B138F3" w:rsidRDefault="00794E7A" w:rsidP="007435C2">
            <w:pPr>
              <w:widowControl w:val="0"/>
              <w:spacing w:after="160"/>
              <w:ind w:right="-1150"/>
              <w:jc w:val="right"/>
              <w:rPr>
                <w:rFonts w:ascii="GHEA Grapalat" w:hAnsi="GHEA Grapalat" w:cs="GHEA Grapalat"/>
                <w:b/>
              </w:rPr>
            </w:pPr>
            <w:r>
              <w:rPr>
                <w:rFonts w:ascii="GHEA Grapalat" w:hAnsi="GHEA Grapalat"/>
                <w:lang w:val="hy-AM"/>
              </w:rPr>
              <w:t xml:space="preserve">            </w:t>
            </w: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9"/>
              <w:t>**</w:t>
            </w:r>
          </w:p>
        </w:tc>
      </w:tr>
    </w:tbl>
    <w:p w:rsidR="00794E7A" w:rsidRPr="00B138F3" w:rsidRDefault="00794E7A" w:rsidP="00794E7A">
      <w:pPr>
        <w:widowControl w:val="0"/>
        <w:rPr>
          <w:rFonts w:ascii="GHEA Grapalat" w:hAnsi="GHEA Grapalat" w:cs="GHEA Grapalat"/>
          <w:b/>
        </w:rPr>
      </w:pPr>
    </w:p>
    <w:p w:rsidR="00794E7A" w:rsidRPr="00B138F3" w:rsidRDefault="00794E7A" w:rsidP="00794E7A">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794E7A" w:rsidRPr="00B138F3" w:rsidRDefault="00794E7A" w:rsidP="00794E7A">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794E7A" w:rsidRPr="00B138F3" w:rsidRDefault="00794E7A" w:rsidP="00794E7A">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794E7A" w:rsidRPr="00B138F3" w:rsidRDefault="00794E7A" w:rsidP="00794E7A">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794E7A" w:rsidRPr="00B138F3" w:rsidRDefault="00794E7A" w:rsidP="00794E7A">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794E7A" w:rsidRPr="00B138F3" w:rsidRDefault="00794E7A" w:rsidP="00794E7A">
      <w:pPr>
        <w:widowControl w:val="0"/>
        <w:jc w:val="center"/>
        <w:rPr>
          <w:rFonts w:ascii="GHEA Grapalat" w:hAnsi="GHEA Grapalat" w:cs="GHEA Grapalat"/>
          <w:b/>
          <w:bCs/>
        </w:rPr>
      </w:pPr>
      <w:r w:rsidRPr="00B138F3">
        <w:rPr>
          <w:rFonts w:ascii="GHEA Grapalat" w:hAnsi="GHEA Grapalat"/>
          <w:b/>
        </w:rPr>
        <w:t>1. Предмет соглашения</w:t>
      </w:r>
    </w:p>
    <w:p w:rsidR="00794E7A" w:rsidRPr="00B138F3" w:rsidRDefault="00794E7A" w:rsidP="00794E7A">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Pr>
          <w:rFonts w:ascii="GHEA Grapalat" w:hAnsi="GHEA Grapalat"/>
          <w:spacing w:val="-6"/>
          <w:sz w:val="22"/>
          <w:szCs w:val="22"/>
        </w:rPr>
        <w:t>.1.</w:t>
      </w:r>
      <w:r w:rsidRPr="00B138F3">
        <w:rPr>
          <w:rFonts w:ascii="GHEA Grapalat" w:hAnsi="GHEA Grapalat"/>
          <w:spacing w:val="-6"/>
          <w:sz w:val="22"/>
          <w:szCs w:val="22"/>
        </w:rPr>
        <w:t xml:space="preserve">Компания участвует в организованной </w:t>
      </w:r>
      <w:r w:rsidRPr="003A4545">
        <w:rPr>
          <w:rFonts w:ascii="GHEA Grapalat" w:hAnsi="GHEA Grapalat"/>
          <w:spacing w:val="-6"/>
          <w:sz w:val="22"/>
          <w:szCs w:val="22"/>
          <w:u w:val="single"/>
          <w:lang w:val="hy-AM"/>
        </w:rPr>
        <w:t>ГНКО «Центр  оценки и аукциона имущества</w:t>
      </w:r>
      <w:r w:rsidRPr="00B138F3">
        <w:rPr>
          <w:rFonts w:ascii="GHEA Grapalat" w:hAnsi="GHEA Grapalat"/>
          <w:spacing w:val="-6"/>
          <w:sz w:val="22"/>
          <w:szCs w:val="22"/>
        </w:rPr>
        <w:t xml:space="preserve">*(далее — Заказчик) </w:t>
      </w:r>
    </w:p>
    <w:p w:rsidR="00794E7A" w:rsidRPr="00B138F3" w:rsidRDefault="00794E7A" w:rsidP="00794E7A">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794E7A" w:rsidRPr="00B138F3" w:rsidRDefault="00794E7A" w:rsidP="00794E7A">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2B4E81" w:rsidRPr="002B4E81">
        <w:rPr>
          <w:rFonts w:ascii="GHEA Grapalat" w:hAnsi="GHEA Grapalat"/>
          <w:sz w:val="22"/>
          <w:szCs w:val="22"/>
          <w:u w:val="single"/>
        </w:rPr>
        <w:t>«</w:t>
      </w:r>
      <w:r w:rsidRPr="00794E7A">
        <w:rPr>
          <w:rFonts w:ascii="GHEA Grapalat" w:hAnsi="GHEA Grapalat"/>
          <w:b/>
          <w:sz w:val="22"/>
          <w:szCs w:val="22"/>
          <w:u w:val="single"/>
        </w:rPr>
        <w:t>GGAK-GHTsDzB-22/</w:t>
      </w:r>
      <w:r w:rsidR="00C66190">
        <w:rPr>
          <w:rFonts w:ascii="GHEA Grapalat" w:hAnsi="GHEA Grapalat"/>
          <w:b/>
          <w:sz w:val="22"/>
          <w:szCs w:val="22"/>
          <w:u w:val="single"/>
        </w:rPr>
        <w:t>06/SH</w:t>
      </w:r>
      <w:r w:rsidR="002B4E81" w:rsidRPr="002B4E81">
        <w:rPr>
          <w:rFonts w:ascii="GHEA Grapalat" w:hAnsi="GHEA Grapalat"/>
          <w:sz w:val="22"/>
          <w:szCs w:val="22"/>
          <w:u w:val="single"/>
        </w:rPr>
        <w:t>»</w:t>
      </w:r>
      <w:r w:rsidRPr="00794E7A">
        <w:rPr>
          <w:rFonts w:ascii="GHEA Grapalat" w:hAnsi="GHEA Grapalat"/>
          <w:sz w:val="22"/>
          <w:szCs w:val="22"/>
          <w:u w:val="single"/>
        </w:rPr>
        <w:t xml:space="preserve"> </w:t>
      </w:r>
      <w:r w:rsidRPr="00B138F3">
        <w:rPr>
          <w:rFonts w:ascii="GHEA Grapalat" w:hAnsi="GHEA Grapalat"/>
          <w:sz w:val="22"/>
          <w:szCs w:val="22"/>
        </w:rPr>
        <w:t>*.</w:t>
      </w:r>
    </w:p>
    <w:p w:rsidR="00794E7A" w:rsidRDefault="00794E7A" w:rsidP="00794E7A">
      <w:pPr>
        <w:widowControl w:val="0"/>
        <w:jc w:val="both"/>
        <w:rPr>
          <w:rFonts w:ascii="GHEA Grapalat" w:hAnsi="GHEA Grapalat"/>
          <w:sz w:val="22"/>
          <w:szCs w:val="22"/>
          <w:vertAlign w:val="superscript"/>
        </w:rPr>
      </w:pPr>
      <w:r>
        <w:rPr>
          <w:rFonts w:ascii="GHEA Grapalat" w:hAnsi="GHEA Grapalat"/>
          <w:sz w:val="22"/>
          <w:szCs w:val="22"/>
          <w:vertAlign w:val="superscript"/>
          <w:lang w:val="hy-AM"/>
        </w:rPr>
        <w:t xml:space="preserve">                                                                                                </w:t>
      </w:r>
      <w:r w:rsidRPr="00B138F3">
        <w:rPr>
          <w:rFonts w:ascii="GHEA Grapalat" w:hAnsi="GHEA Grapalat"/>
          <w:sz w:val="22"/>
          <w:szCs w:val="22"/>
          <w:vertAlign w:val="superscript"/>
        </w:rPr>
        <w:t>код процедуры</w:t>
      </w:r>
    </w:p>
    <w:p w:rsidR="00794E7A" w:rsidRPr="00B138F3" w:rsidRDefault="00794E7A" w:rsidP="00794E7A">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794E7A" w:rsidRPr="00B138F3" w:rsidRDefault="00794E7A" w:rsidP="00794E7A">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794E7A" w:rsidRPr="00B138F3" w:rsidRDefault="00794E7A" w:rsidP="00794E7A">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794E7A" w:rsidRPr="00B138F3" w:rsidRDefault="00794E7A" w:rsidP="00794E7A">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794E7A" w:rsidRPr="00B138F3" w:rsidRDefault="00794E7A" w:rsidP="00794E7A">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794E7A" w:rsidRPr="00B138F3" w:rsidRDefault="00794E7A" w:rsidP="00794E7A">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794E7A" w:rsidRPr="00B138F3" w:rsidRDefault="00794E7A" w:rsidP="00794E7A">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w:t>
      </w:r>
      <w:r w:rsidRPr="00B138F3">
        <w:rPr>
          <w:rFonts w:ascii="GHEA Grapalat" w:hAnsi="GHEA Grapalat"/>
        </w:rPr>
        <w:lastRenderedPageBreak/>
        <w:t xml:space="preserve">действия для обеспечения исполнения Требования. </w:t>
      </w:r>
    </w:p>
    <w:p w:rsidR="00794E7A" w:rsidRPr="00B138F3" w:rsidRDefault="00794E7A" w:rsidP="00794E7A">
      <w:pPr>
        <w:widowControl w:val="0"/>
        <w:tabs>
          <w:tab w:val="left" w:pos="1134"/>
        </w:tabs>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794E7A" w:rsidRPr="00B138F3" w:rsidRDefault="00794E7A" w:rsidP="00794E7A">
      <w:pPr>
        <w:widowControl w:val="0"/>
        <w:tabs>
          <w:tab w:val="left" w:pos="1134"/>
        </w:tabs>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794E7A" w:rsidRPr="00B138F3" w:rsidRDefault="00794E7A" w:rsidP="00794E7A">
      <w:pPr>
        <w:widowControl w:val="0"/>
        <w:tabs>
          <w:tab w:val="left" w:pos="1134"/>
        </w:tabs>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794E7A" w:rsidRPr="00B138F3" w:rsidRDefault="00794E7A" w:rsidP="00794E7A">
      <w:pPr>
        <w:widowControl w:val="0"/>
        <w:tabs>
          <w:tab w:val="left" w:pos="1134"/>
        </w:tabs>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794E7A" w:rsidRPr="00B138F3" w:rsidRDefault="00794E7A" w:rsidP="00794E7A">
      <w:pPr>
        <w:widowControl w:val="0"/>
        <w:tabs>
          <w:tab w:val="left" w:pos="1134"/>
        </w:tabs>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794E7A" w:rsidRPr="00B138F3" w:rsidRDefault="00794E7A" w:rsidP="00794E7A">
      <w:pPr>
        <w:widowControl w:val="0"/>
        <w:jc w:val="center"/>
        <w:rPr>
          <w:rFonts w:ascii="GHEA Grapalat" w:hAnsi="GHEA Grapalat" w:cs="GHEA Grapalat"/>
          <w:b/>
          <w:bCs/>
        </w:rPr>
      </w:pPr>
      <w:r w:rsidRPr="00B138F3">
        <w:rPr>
          <w:rFonts w:ascii="GHEA Grapalat" w:hAnsi="GHEA Grapalat"/>
          <w:b/>
        </w:rPr>
        <w:t>2. Иные условия</w:t>
      </w:r>
    </w:p>
    <w:p w:rsidR="00794E7A" w:rsidRPr="005A7DFF" w:rsidRDefault="00794E7A" w:rsidP="00794E7A">
      <w:pPr>
        <w:widowControl w:val="0"/>
        <w:tabs>
          <w:tab w:val="left" w:pos="1134"/>
        </w:tabs>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Pr="000E352A">
        <w:rPr>
          <w:rFonts w:ascii="GHEA Grapalat" w:hAnsi="GHEA Grapalat"/>
        </w:rPr>
        <w:t>К</w:t>
      </w:r>
      <w:r w:rsidRPr="00CF4C91">
        <w:rPr>
          <w:rFonts w:ascii="GHEA Grapalat" w:hAnsi="GHEA Grapalat"/>
        </w:rPr>
        <w:t>омпанией по заключаемому договору обязательств, включительно.</w:t>
      </w:r>
    </w:p>
    <w:p w:rsidR="00794E7A" w:rsidRPr="00B138F3" w:rsidRDefault="00794E7A" w:rsidP="00794E7A">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794E7A" w:rsidRPr="00B138F3" w:rsidRDefault="00794E7A" w:rsidP="00794E7A">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794E7A" w:rsidRPr="00B138F3" w:rsidDel="00A13215" w:rsidRDefault="00794E7A" w:rsidP="00794E7A">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794E7A" w:rsidRPr="00B138F3" w:rsidRDefault="00794E7A" w:rsidP="00794E7A">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794E7A" w:rsidRPr="00B138F3" w:rsidRDefault="00794E7A" w:rsidP="00794E7A">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rsidR="00794E7A" w:rsidRPr="00B138F3" w:rsidRDefault="00794E7A" w:rsidP="00794E7A">
      <w:pPr>
        <w:widowControl w:val="0"/>
        <w:jc w:val="both"/>
        <w:rPr>
          <w:rFonts w:ascii="GHEA Grapalat" w:hAnsi="GHEA Grapalat"/>
        </w:rPr>
      </w:pPr>
      <w:r w:rsidRPr="00B138F3">
        <w:rPr>
          <w:rFonts w:ascii="GHEA Grapalat" w:hAnsi="GHEA Grapalat"/>
        </w:rPr>
        <w:t>_______________________________________</w:t>
      </w:r>
    </w:p>
    <w:p w:rsidR="00794E7A" w:rsidRPr="00B138F3" w:rsidRDefault="00794E7A" w:rsidP="00794E7A">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794E7A" w:rsidRPr="00B138F3" w:rsidRDefault="00794E7A" w:rsidP="00794E7A">
      <w:pPr>
        <w:widowControl w:val="0"/>
        <w:jc w:val="both"/>
        <w:rPr>
          <w:rFonts w:ascii="GHEA Grapalat" w:hAnsi="GHEA Grapalat"/>
        </w:rPr>
      </w:pPr>
      <w:r w:rsidRPr="00B138F3">
        <w:rPr>
          <w:rFonts w:ascii="GHEA Grapalat" w:hAnsi="GHEA Grapalat"/>
        </w:rPr>
        <w:t>_______________________________________</w:t>
      </w:r>
    </w:p>
    <w:p w:rsidR="00794E7A" w:rsidRPr="00B138F3" w:rsidRDefault="00794E7A" w:rsidP="00794E7A">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794E7A" w:rsidRPr="00B138F3" w:rsidRDefault="00794E7A" w:rsidP="00794E7A">
      <w:pPr>
        <w:widowControl w:val="0"/>
        <w:jc w:val="both"/>
        <w:rPr>
          <w:rFonts w:ascii="GHEA Grapalat" w:hAnsi="GHEA Grapalat"/>
        </w:rPr>
      </w:pPr>
      <w:r w:rsidRPr="00B138F3">
        <w:rPr>
          <w:rFonts w:ascii="GHEA Grapalat" w:hAnsi="GHEA Grapalat"/>
        </w:rPr>
        <w:t>______________________________________</w:t>
      </w:r>
    </w:p>
    <w:p w:rsidR="00794E7A" w:rsidRPr="00B138F3" w:rsidRDefault="00794E7A" w:rsidP="00794E7A">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794E7A" w:rsidRPr="00B138F3" w:rsidRDefault="00794E7A" w:rsidP="00794E7A">
      <w:pPr>
        <w:widowControl w:val="0"/>
        <w:jc w:val="both"/>
        <w:rPr>
          <w:rFonts w:ascii="GHEA Grapalat" w:hAnsi="GHEA Grapalat"/>
        </w:rPr>
      </w:pPr>
      <w:r w:rsidRPr="00B138F3">
        <w:rPr>
          <w:rFonts w:ascii="GHEA Grapalat" w:hAnsi="GHEA Grapalat"/>
        </w:rPr>
        <w:t>_______________________________________</w:t>
      </w:r>
    </w:p>
    <w:p w:rsidR="00794E7A" w:rsidRPr="00B138F3" w:rsidRDefault="00794E7A" w:rsidP="00794E7A">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794E7A" w:rsidRPr="00B138F3" w:rsidRDefault="00794E7A" w:rsidP="00794E7A">
      <w:pPr>
        <w:widowControl w:val="0"/>
        <w:jc w:val="both"/>
        <w:rPr>
          <w:rFonts w:ascii="GHEA Grapalat" w:hAnsi="GHEA Grapalat"/>
        </w:rPr>
      </w:pPr>
      <w:r w:rsidRPr="00B138F3">
        <w:rPr>
          <w:rFonts w:ascii="GHEA Grapalat" w:hAnsi="GHEA Grapalat"/>
        </w:rPr>
        <w:t>_______________________________________</w:t>
      </w:r>
    </w:p>
    <w:p w:rsidR="00794E7A" w:rsidRPr="00B138F3" w:rsidRDefault="00794E7A" w:rsidP="00794E7A">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94E7A" w:rsidRPr="009B688B" w:rsidTr="007435C2">
        <w:trPr>
          <w:trHeight w:val="27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4E7A" w:rsidRPr="009B688B" w:rsidRDefault="00794E7A" w:rsidP="007435C2">
            <w:pPr>
              <w:widowControl w:val="0"/>
              <w:tabs>
                <w:tab w:val="left" w:pos="855"/>
              </w:tabs>
              <w:ind w:left="360"/>
              <w:jc w:val="center"/>
              <w:rPr>
                <w:rFonts w:ascii="GHEA Grapalat" w:hAnsi="GHEA Grapalat"/>
                <w:sz w:val="16"/>
                <w:szCs w:val="16"/>
              </w:rPr>
            </w:pPr>
            <w:r w:rsidRPr="009B688B">
              <w:rPr>
                <w:rFonts w:ascii="GHEA Grapalat" w:hAnsi="GHEA Grapalat"/>
                <w:sz w:val="16"/>
                <w:szCs w:val="16"/>
              </w:rPr>
              <w:lastRenderedPageBreak/>
              <w:t>1.</w:t>
            </w:r>
            <w:r w:rsidRPr="009B688B">
              <w:rPr>
                <w:rFonts w:ascii="GHEA Grapalat" w:hAnsi="GHEA Grapalat"/>
                <w:sz w:val="16"/>
                <w:szCs w:val="16"/>
              </w:rPr>
              <w:tab/>
              <w:t>ПЛАТЕЖНОЕ ТРЕБОВАНИЕ *</w:t>
            </w:r>
          </w:p>
        </w:tc>
      </w:tr>
      <w:tr w:rsidR="00794E7A" w:rsidRPr="009B688B" w:rsidTr="007435C2">
        <w:trPr>
          <w:trHeight w:val="13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4E7A" w:rsidRPr="009B688B"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2.</w:t>
            </w:r>
            <w:r w:rsidRPr="009B688B">
              <w:rPr>
                <w:rFonts w:ascii="GHEA Grapalat" w:hAnsi="GHEA Grapalat"/>
                <w:sz w:val="16"/>
                <w:szCs w:val="16"/>
              </w:rPr>
              <w:tab/>
              <w:t xml:space="preserve">Номер </w:t>
            </w:r>
          </w:p>
        </w:tc>
      </w:tr>
      <w:tr w:rsidR="00794E7A" w:rsidRPr="009B688B" w:rsidTr="007435C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4E7A" w:rsidRPr="009B688B"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3</w:t>
            </w:r>
            <w:r w:rsidRPr="009B688B">
              <w:rPr>
                <w:rFonts w:ascii="GHEA Grapalat" w:hAnsi="GHEA Grapalat"/>
                <w:sz w:val="16"/>
                <w:szCs w:val="16"/>
              </w:rPr>
              <w:tab/>
              <w:t>Дата представления: "___" ___ 20___г.</w:t>
            </w:r>
          </w:p>
        </w:tc>
      </w:tr>
      <w:tr w:rsidR="00794E7A" w:rsidRPr="009B688B" w:rsidTr="007435C2">
        <w:trPr>
          <w:trHeight w:val="2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4E7A" w:rsidRPr="009B688B"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4.</w:t>
            </w:r>
            <w:r w:rsidRPr="009B688B">
              <w:rPr>
                <w:rFonts w:ascii="GHEA Grapalat" w:hAnsi="GHEA Grapalat"/>
                <w:sz w:val="16"/>
                <w:szCs w:val="16"/>
              </w:rPr>
              <w:tab/>
              <w:t>Наименование, или имя, фамилия плательщика (Компания:</w:t>
            </w:r>
          </w:p>
        </w:tc>
      </w:tr>
      <w:tr w:rsidR="00794E7A" w:rsidRPr="009B688B" w:rsidTr="007435C2">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4E7A" w:rsidRPr="009B688B"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5.</w:t>
            </w:r>
            <w:r w:rsidRPr="009B688B">
              <w:rPr>
                <w:rFonts w:ascii="GHEA Grapalat" w:hAnsi="GHEA Grapalat"/>
                <w:sz w:val="16"/>
                <w:szCs w:val="16"/>
              </w:rPr>
              <w:tab/>
              <w:t>Обслуживающая плательщика Финансовая организация (банк):</w:t>
            </w:r>
          </w:p>
        </w:tc>
      </w:tr>
      <w:tr w:rsidR="00794E7A" w:rsidRPr="009B688B" w:rsidTr="007435C2">
        <w:trPr>
          <w:trHeight w:val="26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4E7A" w:rsidRPr="009B688B"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6.</w:t>
            </w:r>
            <w:r w:rsidRPr="009B688B">
              <w:rPr>
                <w:rFonts w:ascii="GHEA Grapalat" w:hAnsi="GHEA Grapalat"/>
                <w:sz w:val="16"/>
                <w:szCs w:val="16"/>
              </w:rPr>
              <w:tab/>
              <w:t>Номер счета плательщика:</w:t>
            </w:r>
          </w:p>
        </w:tc>
      </w:tr>
      <w:tr w:rsidR="00794E7A" w:rsidRPr="009B688B" w:rsidTr="007435C2">
        <w:trPr>
          <w:trHeight w:val="1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4E7A" w:rsidRPr="009B688B"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7.</w:t>
            </w:r>
            <w:r w:rsidRPr="009B688B">
              <w:rPr>
                <w:rFonts w:ascii="GHEA Grapalat" w:hAnsi="GHEA Grapalat"/>
                <w:sz w:val="16"/>
                <w:szCs w:val="16"/>
              </w:rPr>
              <w:tab/>
              <w:t>УНН плательщика:</w:t>
            </w:r>
          </w:p>
        </w:tc>
      </w:tr>
      <w:tr w:rsidR="00794E7A" w:rsidRPr="009B688B" w:rsidTr="007435C2">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4E7A" w:rsidRPr="009B688B"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8.</w:t>
            </w:r>
            <w:r w:rsidRPr="009B688B">
              <w:rPr>
                <w:rFonts w:ascii="GHEA Grapalat" w:hAnsi="GHEA Grapalat"/>
                <w:sz w:val="16"/>
                <w:szCs w:val="16"/>
              </w:rPr>
              <w:tab/>
              <w:t>НЗОУ плательщика:</w:t>
            </w:r>
          </w:p>
        </w:tc>
      </w:tr>
      <w:tr w:rsidR="00794E7A" w:rsidTr="007435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794E7A" w:rsidRDefault="00794E7A" w:rsidP="007435C2">
            <w:pPr>
              <w:widowControl w:val="0"/>
              <w:tabs>
                <w:tab w:val="left" w:pos="855"/>
              </w:tabs>
              <w:ind w:left="360"/>
              <w:rPr>
                <w:rFonts w:ascii="GHEA Grapalat" w:hAnsi="GHEA Grapalat"/>
                <w:sz w:val="16"/>
                <w:szCs w:val="16"/>
              </w:rPr>
            </w:pPr>
            <w:r>
              <w:rPr>
                <w:rFonts w:ascii="GHEA Grapalat" w:hAnsi="GHEA Grapalat"/>
                <w:sz w:val="16"/>
                <w:szCs w:val="16"/>
              </w:rPr>
              <w:t>9.</w:t>
            </w:r>
            <w:r>
              <w:rPr>
                <w:rFonts w:ascii="GHEA Grapalat" w:hAnsi="GHEA Grapalat"/>
                <w:sz w:val="16"/>
                <w:szCs w:val="16"/>
              </w:rPr>
              <w:tab/>
              <w:t xml:space="preserve">Наименование или имя, фамилия бенефициара: </w:t>
            </w:r>
            <w:r w:rsidRPr="002455BE">
              <w:rPr>
                <w:rFonts w:ascii="GHEA Grapalat" w:hAnsi="GHEA Grapalat"/>
                <w:sz w:val="16"/>
                <w:szCs w:val="16"/>
              </w:rPr>
              <w:t xml:space="preserve"> ГНКО «ЦЕНТР ОЦЕНКИ НЕДВИЖИМОСТИ И АУКЦИОНА»</w:t>
            </w:r>
          </w:p>
        </w:tc>
      </w:tr>
      <w:tr w:rsidR="00794E7A" w:rsidTr="007435C2">
        <w:trPr>
          <w:trHeight w:val="169"/>
        </w:trPr>
        <w:tc>
          <w:tcPr>
            <w:tcW w:w="10980" w:type="dxa"/>
            <w:gridSpan w:val="2"/>
            <w:tcBorders>
              <w:top w:val="single" w:sz="4" w:space="0" w:color="auto"/>
              <w:left w:val="single" w:sz="4" w:space="0" w:color="auto"/>
              <w:bottom w:val="single" w:sz="4" w:space="0" w:color="auto"/>
              <w:right w:val="single" w:sz="4" w:space="0" w:color="000000"/>
            </w:tcBorders>
            <w:noWrap/>
          </w:tcPr>
          <w:p w:rsidR="00794E7A" w:rsidRDefault="00794E7A" w:rsidP="007435C2">
            <w:pPr>
              <w:widowControl w:val="0"/>
              <w:tabs>
                <w:tab w:val="left" w:pos="855"/>
              </w:tabs>
              <w:ind w:left="360"/>
              <w:rPr>
                <w:rFonts w:ascii="GHEA Grapalat" w:hAnsi="GHEA Grapalat"/>
                <w:sz w:val="16"/>
                <w:szCs w:val="16"/>
              </w:rPr>
            </w:pPr>
            <w:r>
              <w:rPr>
                <w:rFonts w:ascii="GHEA Grapalat" w:hAnsi="GHEA Grapalat"/>
                <w:sz w:val="16"/>
                <w:szCs w:val="16"/>
              </w:rPr>
              <w:t>10.</w:t>
            </w:r>
            <w:r>
              <w:rPr>
                <w:rFonts w:ascii="GHEA Grapalat" w:hAnsi="GHEA Grapalat"/>
                <w:sz w:val="16"/>
                <w:szCs w:val="16"/>
              </w:rPr>
              <w:tab/>
              <w:t>НЗОУ бенефициара (не заполняется)</w:t>
            </w:r>
          </w:p>
        </w:tc>
      </w:tr>
      <w:tr w:rsidR="00794E7A" w:rsidTr="007435C2">
        <w:trPr>
          <w:trHeight w:val="231"/>
        </w:trPr>
        <w:tc>
          <w:tcPr>
            <w:tcW w:w="10980" w:type="dxa"/>
            <w:gridSpan w:val="2"/>
            <w:tcBorders>
              <w:top w:val="single" w:sz="4" w:space="0" w:color="auto"/>
              <w:left w:val="single" w:sz="4" w:space="0" w:color="auto"/>
              <w:bottom w:val="single" w:sz="4" w:space="0" w:color="auto"/>
              <w:right w:val="single" w:sz="4" w:space="0" w:color="000000"/>
            </w:tcBorders>
            <w:noWrap/>
          </w:tcPr>
          <w:p w:rsidR="00794E7A" w:rsidRDefault="00794E7A" w:rsidP="007435C2">
            <w:pPr>
              <w:widowControl w:val="0"/>
              <w:tabs>
                <w:tab w:val="left" w:pos="855"/>
              </w:tabs>
              <w:ind w:left="360"/>
              <w:rPr>
                <w:rFonts w:ascii="GHEA Grapalat" w:hAnsi="GHEA Grapalat"/>
                <w:sz w:val="16"/>
                <w:szCs w:val="16"/>
              </w:rPr>
            </w:pPr>
            <w:r>
              <w:rPr>
                <w:rFonts w:ascii="GHEA Grapalat" w:hAnsi="GHEA Grapalat"/>
                <w:sz w:val="16"/>
                <w:szCs w:val="16"/>
              </w:rPr>
              <w:t>11.</w:t>
            </w:r>
            <w:r>
              <w:rPr>
                <w:rFonts w:ascii="GHEA Grapalat" w:hAnsi="GHEA Grapalat"/>
                <w:sz w:val="16"/>
                <w:szCs w:val="16"/>
              </w:rPr>
              <w:tab/>
              <w:t>УНН бенефициара: 02562123</w:t>
            </w:r>
          </w:p>
        </w:tc>
      </w:tr>
      <w:tr w:rsidR="00794E7A" w:rsidTr="007435C2">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794E7A" w:rsidRDefault="00794E7A" w:rsidP="007435C2">
            <w:pPr>
              <w:widowControl w:val="0"/>
              <w:tabs>
                <w:tab w:val="left" w:pos="855"/>
              </w:tabs>
              <w:ind w:left="360"/>
              <w:rPr>
                <w:rFonts w:ascii="GHEA Grapalat" w:hAnsi="GHEA Grapalat"/>
                <w:sz w:val="16"/>
                <w:szCs w:val="16"/>
              </w:rPr>
            </w:pPr>
            <w:r>
              <w:rPr>
                <w:rFonts w:ascii="GHEA Grapalat" w:hAnsi="GHEA Grapalat"/>
                <w:sz w:val="16"/>
                <w:szCs w:val="16"/>
              </w:rPr>
              <w:t>12.</w:t>
            </w:r>
            <w:r>
              <w:rPr>
                <w:rFonts w:ascii="GHEA Grapalat" w:hAnsi="GHEA Grapalat"/>
                <w:sz w:val="16"/>
                <w:szCs w:val="16"/>
              </w:rPr>
              <w:tab/>
              <w:t>Обслуживающая бенефициара Финансовая организация (банк): Казначейство МФ РА</w:t>
            </w:r>
          </w:p>
        </w:tc>
      </w:tr>
      <w:tr w:rsidR="00794E7A" w:rsidTr="007435C2">
        <w:trPr>
          <w:trHeight w:val="70"/>
        </w:trPr>
        <w:tc>
          <w:tcPr>
            <w:tcW w:w="10980" w:type="dxa"/>
            <w:gridSpan w:val="2"/>
            <w:tcBorders>
              <w:top w:val="single" w:sz="4" w:space="0" w:color="auto"/>
              <w:left w:val="single" w:sz="4" w:space="0" w:color="auto"/>
              <w:bottom w:val="single" w:sz="4" w:space="0" w:color="auto"/>
              <w:right w:val="single" w:sz="4" w:space="0" w:color="000000"/>
            </w:tcBorders>
            <w:noWrap/>
          </w:tcPr>
          <w:p w:rsidR="00794E7A" w:rsidRDefault="00794E7A" w:rsidP="007435C2">
            <w:pPr>
              <w:widowControl w:val="0"/>
              <w:tabs>
                <w:tab w:val="left" w:pos="855"/>
              </w:tabs>
              <w:ind w:left="360"/>
              <w:rPr>
                <w:rFonts w:ascii="GHEA Grapalat" w:hAnsi="GHEA Grapalat"/>
                <w:sz w:val="16"/>
                <w:szCs w:val="16"/>
              </w:rPr>
            </w:pPr>
            <w:r>
              <w:rPr>
                <w:rFonts w:ascii="GHEA Grapalat" w:hAnsi="GHEA Grapalat"/>
                <w:sz w:val="16"/>
                <w:szCs w:val="16"/>
              </w:rPr>
              <w:t>13.</w:t>
            </w:r>
            <w:r>
              <w:rPr>
                <w:rFonts w:ascii="GHEA Grapalat" w:hAnsi="GHEA Grapalat"/>
                <w:sz w:val="16"/>
                <w:szCs w:val="16"/>
              </w:rPr>
              <w:tab/>
              <w:t>Номер счета бенефициара (сч.№) 900018002981</w:t>
            </w:r>
          </w:p>
        </w:tc>
      </w:tr>
      <w:tr w:rsidR="00794E7A" w:rsidRPr="009B688B" w:rsidTr="007435C2">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4E7A" w:rsidRPr="009B688B"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14.</w:t>
            </w:r>
            <w:r w:rsidRPr="009B688B">
              <w:rPr>
                <w:rFonts w:ascii="GHEA Grapalat" w:hAnsi="GHEA Grapalat"/>
                <w:sz w:val="16"/>
                <w:szCs w:val="16"/>
              </w:rPr>
              <w:tab/>
              <w:t>Сумма (цифрами и прописью):</w:t>
            </w:r>
          </w:p>
        </w:tc>
      </w:tr>
      <w:tr w:rsidR="00794E7A" w:rsidRPr="009B688B" w:rsidTr="007435C2">
        <w:trPr>
          <w:trHeight w:val="13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4E7A" w:rsidRPr="009B688B"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15.</w:t>
            </w:r>
            <w:r w:rsidRPr="009B688B">
              <w:rPr>
                <w:rFonts w:ascii="GHEA Grapalat" w:hAnsi="GHEA Grapalat"/>
                <w:sz w:val="16"/>
                <w:szCs w:val="16"/>
              </w:rPr>
              <w:tab/>
              <w:t>Акцептованная сумма (цифрами и прописью) (предусмотрена для частичного акцепта указанной суммы, который не применяется)</w:t>
            </w:r>
          </w:p>
        </w:tc>
      </w:tr>
      <w:tr w:rsidR="00794E7A" w:rsidRPr="009B688B" w:rsidTr="007435C2">
        <w:trPr>
          <w:trHeight w:val="19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4E7A" w:rsidRPr="009B688B"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16.</w:t>
            </w:r>
            <w:r w:rsidRPr="009B688B">
              <w:rPr>
                <w:rFonts w:ascii="GHEA Grapalat" w:hAnsi="GHEA Grapalat"/>
                <w:sz w:val="16"/>
                <w:szCs w:val="16"/>
              </w:rPr>
              <w:tab/>
              <w:t>Валюта (прописью и по коду):</w:t>
            </w:r>
          </w:p>
        </w:tc>
      </w:tr>
      <w:tr w:rsidR="00794E7A" w:rsidRPr="009B688B" w:rsidTr="007435C2">
        <w:trPr>
          <w:trHeight w:val="2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4E7A" w:rsidRPr="009B688B"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17.</w:t>
            </w:r>
            <w:r w:rsidRPr="009B688B">
              <w:rPr>
                <w:rFonts w:ascii="GHEA Grapalat" w:hAnsi="GHEA Grapalat"/>
                <w:sz w:val="16"/>
                <w:szCs w:val="16"/>
              </w:rPr>
              <w:tab/>
              <w:t xml:space="preserve">Цель сделки (уплаты): (для обеспечения </w:t>
            </w:r>
            <w:r>
              <w:rPr>
                <w:rFonts w:ascii="GHEA Grapalat" w:hAnsi="GHEA Grapalat"/>
                <w:sz w:val="16"/>
                <w:szCs w:val="16"/>
                <w:lang w:val="hy-AM"/>
              </w:rPr>
              <w:t>исполнения договора</w:t>
            </w:r>
            <w:r w:rsidRPr="009B688B">
              <w:rPr>
                <w:rFonts w:ascii="GHEA Grapalat" w:hAnsi="GHEA Grapalat"/>
                <w:sz w:val="16"/>
                <w:szCs w:val="16"/>
              </w:rPr>
              <w:t>)</w:t>
            </w:r>
          </w:p>
        </w:tc>
      </w:tr>
      <w:tr w:rsidR="00794E7A" w:rsidRPr="009B688B" w:rsidTr="007435C2">
        <w:trPr>
          <w:trHeight w:val="424"/>
        </w:trPr>
        <w:tc>
          <w:tcPr>
            <w:tcW w:w="10980" w:type="dxa"/>
            <w:gridSpan w:val="2"/>
            <w:tcBorders>
              <w:top w:val="single" w:sz="4" w:space="0" w:color="auto"/>
              <w:left w:val="single" w:sz="4" w:space="0" w:color="auto"/>
              <w:right w:val="single" w:sz="4" w:space="0" w:color="000000"/>
            </w:tcBorders>
            <w:noWrap/>
            <w:vAlign w:val="bottom"/>
          </w:tcPr>
          <w:p w:rsidR="00794E7A" w:rsidRPr="007435C2"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18.</w:t>
            </w:r>
            <w:r w:rsidRPr="009B688B">
              <w:rPr>
                <w:rFonts w:ascii="GHEA Grapalat" w:hAnsi="GHEA Grapalat"/>
                <w:sz w:val="16"/>
                <w:szCs w:val="16"/>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7435C2" w:rsidRPr="007435C2">
              <w:rPr>
                <w:rFonts w:ascii="GHEA Grapalat" w:hAnsi="GHEA Grapalat"/>
                <w:sz w:val="16"/>
                <w:szCs w:val="16"/>
              </w:rPr>
              <w:t xml:space="preserve"> </w:t>
            </w:r>
            <w:r w:rsidR="007435C2" w:rsidRPr="002B4E81">
              <w:rPr>
                <w:rFonts w:ascii="GHEA Grapalat" w:hAnsi="GHEA Grapalat"/>
                <w:sz w:val="16"/>
                <w:szCs w:val="16"/>
                <w:u w:val="single"/>
              </w:rPr>
              <w:t>"</w:t>
            </w:r>
            <w:r w:rsidR="007435C2" w:rsidRPr="002B4E81">
              <w:rPr>
                <w:rFonts w:ascii="GHEA Grapalat" w:hAnsi="GHEA Grapalat"/>
                <w:b/>
                <w:sz w:val="16"/>
                <w:szCs w:val="16"/>
              </w:rPr>
              <w:t xml:space="preserve"> </w:t>
            </w:r>
            <w:r w:rsidR="007435C2" w:rsidRPr="002B4E81">
              <w:rPr>
                <w:rFonts w:ascii="GHEA Grapalat" w:hAnsi="GHEA Grapalat"/>
                <w:b/>
                <w:sz w:val="16"/>
                <w:szCs w:val="16"/>
                <w:u w:val="single"/>
              </w:rPr>
              <w:t>GGAK-GHTsDzB-22/</w:t>
            </w:r>
            <w:r w:rsidR="00C66190">
              <w:rPr>
                <w:rFonts w:ascii="GHEA Grapalat" w:hAnsi="GHEA Grapalat"/>
                <w:b/>
                <w:sz w:val="16"/>
                <w:szCs w:val="16"/>
                <w:u w:val="single"/>
              </w:rPr>
              <w:t>06/SH</w:t>
            </w:r>
            <w:r w:rsidR="002B4E81" w:rsidRPr="002B4E81">
              <w:rPr>
                <w:rFonts w:ascii="GHEA Grapalat" w:hAnsi="GHEA Grapalat"/>
                <w:b/>
                <w:sz w:val="16"/>
                <w:szCs w:val="16"/>
                <w:u w:val="single"/>
              </w:rPr>
              <w:t xml:space="preserve">-   </w:t>
            </w:r>
            <w:r w:rsidR="007435C2" w:rsidRPr="002B4E81">
              <w:rPr>
                <w:rFonts w:ascii="GHEA Grapalat" w:hAnsi="GHEA Grapalat"/>
                <w:sz w:val="16"/>
                <w:szCs w:val="16"/>
                <w:u w:val="single"/>
              </w:rPr>
              <w:t xml:space="preserve"> "</w:t>
            </w:r>
          </w:p>
        </w:tc>
      </w:tr>
      <w:tr w:rsidR="00794E7A" w:rsidRPr="009B688B" w:rsidTr="007435C2">
        <w:trPr>
          <w:trHeight w:val="2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4E7A" w:rsidRPr="009B688B"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19.</w:t>
            </w:r>
            <w:r w:rsidRPr="009B688B">
              <w:rPr>
                <w:rFonts w:ascii="GHEA Grapalat" w:hAnsi="GHEA Grapalat"/>
                <w:sz w:val="16"/>
                <w:szCs w:val="16"/>
              </w:rPr>
              <w:tab/>
              <w:t>Условия оплаты: &lt;акцептованный платеж&gt;</w:t>
            </w:r>
          </w:p>
        </w:tc>
      </w:tr>
      <w:tr w:rsidR="00794E7A" w:rsidRPr="009B688B" w:rsidTr="007435C2">
        <w:trPr>
          <w:trHeight w:val="25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4E7A" w:rsidRPr="009B688B"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20.</w:t>
            </w:r>
            <w:r w:rsidRPr="009B688B">
              <w:rPr>
                <w:rFonts w:ascii="GHEA Grapalat" w:hAnsi="GHEA Grapalat"/>
                <w:sz w:val="16"/>
                <w:szCs w:val="16"/>
              </w:rPr>
              <w:tab/>
              <w:t>Количество прилагаемых страниц: --- страниц</w:t>
            </w:r>
          </w:p>
        </w:tc>
      </w:tr>
      <w:tr w:rsidR="00794E7A" w:rsidRPr="009B688B" w:rsidTr="007435C2">
        <w:trPr>
          <w:trHeight w:val="841"/>
        </w:trPr>
        <w:tc>
          <w:tcPr>
            <w:tcW w:w="5616" w:type="dxa"/>
            <w:tcBorders>
              <w:top w:val="nil"/>
              <w:left w:val="single" w:sz="4" w:space="0" w:color="auto"/>
              <w:bottom w:val="single" w:sz="4" w:space="0" w:color="auto"/>
              <w:right w:val="single" w:sz="4" w:space="0" w:color="auto"/>
            </w:tcBorders>
            <w:noWrap/>
            <w:vAlign w:val="bottom"/>
          </w:tcPr>
          <w:p w:rsidR="00794E7A" w:rsidRPr="009B688B" w:rsidRDefault="00794E7A" w:rsidP="007435C2">
            <w:pPr>
              <w:widowControl w:val="0"/>
              <w:tabs>
                <w:tab w:val="left" w:pos="851"/>
              </w:tabs>
              <w:ind w:left="360"/>
              <w:rPr>
                <w:rFonts w:ascii="GHEA Grapalat" w:hAnsi="GHEA Grapalat"/>
                <w:sz w:val="16"/>
                <w:szCs w:val="16"/>
              </w:rPr>
            </w:pPr>
            <w:r w:rsidRPr="009B688B">
              <w:rPr>
                <w:rFonts w:ascii="GHEA Grapalat" w:hAnsi="GHEA Grapalat"/>
                <w:sz w:val="16"/>
                <w:szCs w:val="16"/>
              </w:rPr>
              <w:t>22.а.</w:t>
            </w:r>
            <w:r w:rsidRPr="009B688B">
              <w:rPr>
                <w:rFonts w:ascii="GHEA Grapalat" w:hAnsi="GHEA Grapalat"/>
                <w:sz w:val="16"/>
                <w:szCs w:val="16"/>
              </w:rPr>
              <w:tab/>
              <w:t>Подписи бенефициара</w:t>
            </w:r>
          </w:p>
          <w:p w:rsidR="00794E7A" w:rsidRPr="009B688B" w:rsidRDefault="00794E7A" w:rsidP="007435C2">
            <w:pPr>
              <w:widowControl w:val="0"/>
              <w:ind w:left="360"/>
              <w:rPr>
                <w:rFonts w:ascii="GHEA Grapalat" w:hAnsi="GHEA Grapalat"/>
                <w:sz w:val="16"/>
                <w:szCs w:val="16"/>
              </w:rPr>
            </w:pPr>
          </w:p>
          <w:p w:rsidR="00794E7A" w:rsidRPr="009B688B" w:rsidRDefault="00794E7A" w:rsidP="007435C2">
            <w:pPr>
              <w:widowControl w:val="0"/>
              <w:ind w:left="360"/>
              <w:jc w:val="right"/>
              <w:rPr>
                <w:rFonts w:ascii="GHEA Grapalat" w:hAnsi="GHEA Grapalat"/>
                <w:sz w:val="16"/>
                <w:szCs w:val="16"/>
              </w:rPr>
            </w:pPr>
            <w:r w:rsidRPr="009B688B">
              <w:rPr>
                <w:rFonts w:ascii="GHEA Grapalat" w:hAnsi="GHEA Grapalat"/>
                <w:sz w:val="16"/>
                <w:szCs w:val="16"/>
              </w:rPr>
              <w:t>/____________________/</w:t>
            </w:r>
          </w:p>
          <w:p w:rsidR="00794E7A" w:rsidRPr="009B688B" w:rsidRDefault="00794E7A" w:rsidP="007435C2">
            <w:pPr>
              <w:widowControl w:val="0"/>
              <w:ind w:left="360"/>
              <w:rPr>
                <w:rFonts w:ascii="GHEA Grapalat" w:hAnsi="GHEA Grapalat"/>
                <w:sz w:val="16"/>
                <w:szCs w:val="16"/>
              </w:rPr>
            </w:pPr>
          </w:p>
          <w:p w:rsidR="00794E7A" w:rsidRPr="009B688B" w:rsidRDefault="00794E7A" w:rsidP="007435C2">
            <w:pPr>
              <w:widowControl w:val="0"/>
              <w:ind w:left="360"/>
              <w:jc w:val="right"/>
              <w:rPr>
                <w:rFonts w:ascii="GHEA Grapalat" w:hAnsi="GHEA Grapalat"/>
                <w:sz w:val="16"/>
                <w:szCs w:val="16"/>
              </w:rPr>
            </w:pPr>
            <w:r w:rsidRPr="009B688B">
              <w:rPr>
                <w:rFonts w:ascii="GHEA Grapalat" w:hAnsi="GHEA Grapalat"/>
                <w:sz w:val="16"/>
                <w:szCs w:val="16"/>
              </w:rPr>
              <w:t>/____________________/</w:t>
            </w:r>
          </w:p>
          <w:p w:rsidR="00794E7A" w:rsidRPr="009B688B" w:rsidRDefault="00794E7A" w:rsidP="007435C2">
            <w:pPr>
              <w:widowControl w:val="0"/>
              <w:ind w:left="360"/>
              <w:rPr>
                <w:rFonts w:ascii="GHEA Grapalat" w:hAnsi="GHEA Grapalat"/>
                <w:sz w:val="16"/>
                <w:szCs w:val="16"/>
              </w:rPr>
            </w:pPr>
          </w:p>
          <w:p w:rsidR="00794E7A" w:rsidRPr="009B688B" w:rsidRDefault="00794E7A" w:rsidP="007435C2">
            <w:pPr>
              <w:widowControl w:val="0"/>
              <w:tabs>
                <w:tab w:val="left" w:pos="4545"/>
              </w:tabs>
              <w:ind w:left="360"/>
              <w:rPr>
                <w:rFonts w:ascii="GHEA Grapalat" w:hAnsi="GHEA Grapalat"/>
                <w:sz w:val="16"/>
                <w:szCs w:val="16"/>
              </w:rPr>
            </w:pPr>
            <w:r w:rsidRPr="009B688B">
              <w:rPr>
                <w:rFonts w:ascii="GHEA Grapalat" w:hAnsi="GHEA Grapalat"/>
                <w:sz w:val="16"/>
                <w:szCs w:val="16"/>
              </w:rPr>
              <w:t>22.б.</w:t>
            </w:r>
            <w:r w:rsidRPr="009B688B">
              <w:rPr>
                <w:rFonts w:ascii="GHEA Grapalat" w:hAnsi="GHEA Grapalat"/>
                <w:sz w:val="16"/>
                <w:szCs w:val="16"/>
              </w:rPr>
              <w:tab/>
              <w:t>М. П.</w:t>
            </w:r>
          </w:p>
          <w:p w:rsidR="00794E7A" w:rsidRPr="009B688B" w:rsidRDefault="00794E7A" w:rsidP="007435C2">
            <w:pPr>
              <w:widowControl w:val="0"/>
              <w:ind w:left="360"/>
              <w:rPr>
                <w:rFonts w:ascii="GHEA Grapalat" w:hAnsi="GHEA Grapalat"/>
                <w:sz w:val="16"/>
                <w:szCs w:val="16"/>
              </w:rPr>
            </w:pPr>
          </w:p>
        </w:tc>
        <w:tc>
          <w:tcPr>
            <w:tcW w:w="5364" w:type="dxa"/>
            <w:tcBorders>
              <w:top w:val="nil"/>
              <w:left w:val="nil"/>
              <w:bottom w:val="single" w:sz="4" w:space="0" w:color="auto"/>
              <w:right w:val="single" w:sz="4" w:space="0" w:color="auto"/>
            </w:tcBorders>
            <w:noWrap/>
          </w:tcPr>
          <w:p w:rsidR="00794E7A" w:rsidRPr="009B688B" w:rsidRDefault="00794E7A" w:rsidP="007435C2">
            <w:pPr>
              <w:widowControl w:val="0"/>
              <w:tabs>
                <w:tab w:val="left" w:pos="905"/>
              </w:tabs>
              <w:ind w:left="360"/>
              <w:rPr>
                <w:rFonts w:ascii="GHEA Grapalat" w:hAnsi="GHEA Grapalat"/>
                <w:sz w:val="16"/>
                <w:szCs w:val="16"/>
              </w:rPr>
            </w:pPr>
            <w:r w:rsidRPr="009B688B">
              <w:rPr>
                <w:rFonts w:ascii="GHEA Grapalat" w:hAnsi="GHEA Grapalat"/>
                <w:sz w:val="16"/>
                <w:szCs w:val="16"/>
              </w:rPr>
              <w:t>21.а.</w:t>
            </w:r>
            <w:r w:rsidRPr="009B688B">
              <w:rPr>
                <w:rFonts w:ascii="GHEA Grapalat" w:hAnsi="GHEA Grapalat"/>
                <w:sz w:val="16"/>
                <w:szCs w:val="16"/>
              </w:rPr>
              <w:tab/>
            </w:r>
            <w:r w:rsidRPr="009B688B">
              <w:rPr>
                <w:rFonts w:ascii="Calibri" w:hAnsi="Calibri" w:cs="Calibri"/>
                <w:sz w:val="16"/>
                <w:szCs w:val="16"/>
              </w:rPr>
              <w:t> </w:t>
            </w:r>
            <w:r w:rsidRPr="009B688B">
              <w:rPr>
                <w:rFonts w:ascii="GHEA Grapalat" w:hAnsi="GHEA Grapalat"/>
                <w:sz w:val="16"/>
                <w:szCs w:val="16"/>
              </w:rPr>
              <w:t>Подписи плательщика:</w:t>
            </w:r>
          </w:p>
          <w:p w:rsidR="00794E7A" w:rsidRPr="009B688B" w:rsidRDefault="00794E7A" w:rsidP="007435C2">
            <w:pPr>
              <w:widowControl w:val="0"/>
              <w:ind w:left="360"/>
              <w:rPr>
                <w:rFonts w:ascii="GHEA Grapalat" w:hAnsi="GHEA Grapalat"/>
                <w:sz w:val="16"/>
                <w:szCs w:val="16"/>
              </w:rPr>
            </w:pPr>
          </w:p>
          <w:p w:rsidR="00794E7A" w:rsidRPr="009B688B" w:rsidRDefault="00794E7A" w:rsidP="007435C2">
            <w:pPr>
              <w:widowControl w:val="0"/>
              <w:ind w:left="360"/>
              <w:jc w:val="right"/>
              <w:rPr>
                <w:rFonts w:ascii="GHEA Grapalat" w:hAnsi="GHEA Grapalat"/>
                <w:sz w:val="16"/>
                <w:szCs w:val="16"/>
              </w:rPr>
            </w:pPr>
            <w:r w:rsidRPr="009B688B">
              <w:rPr>
                <w:rFonts w:ascii="GHEA Grapalat" w:hAnsi="GHEA Grapalat"/>
                <w:sz w:val="16"/>
                <w:szCs w:val="16"/>
              </w:rPr>
              <w:t>/____________________/</w:t>
            </w:r>
          </w:p>
          <w:p w:rsidR="00794E7A" w:rsidRPr="009B688B" w:rsidRDefault="00794E7A" w:rsidP="007435C2">
            <w:pPr>
              <w:widowControl w:val="0"/>
              <w:ind w:left="360"/>
              <w:jc w:val="right"/>
              <w:rPr>
                <w:rFonts w:ascii="GHEA Grapalat" w:hAnsi="GHEA Grapalat"/>
                <w:sz w:val="16"/>
                <w:szCs w:val="16"/>
              </w:rPr>
            </w:pPr>
          </w:p>
          <w:p w:rsidR="00794E7A" w:rsidRPr="009B688B" w:rsidRDefault="00794E7A" w:rsidP="007435C2">
            <w:pPr>
              <w:widowControl w:val="0"/>
              <w:ind w:left="360"/>
              <w:jc w:val="right"/>
              <w:rPr>
                <w:rFonts w:ascii="GHEA Grapalat" w:hAnsi="GHEA Grapalat"/>
                <w:sz w:val="16"/>
                <w:szCs w:val="16"/>
              </w:rPr>
            </w:pPr>
            <w:r w:rsidRPr="009B688B">
              <w:rPr>
                <w:rFonts w:ascii="GHEA Grapalat" w:hAnsi="GHEA Grapalat"/>
                <w:sz w:val="16"/>
                <w:szCs w:val="16"/>
              </w:rPr>
              <w:t>/____________________/</w:t>
            </w:r>
          </w:p>
          <w:p w:rsidR="00794E7A" w:rsidRPr="009B688B" w:rsidRDefault="00794E7A" w:rsidP="007435C2">
            <w:pPr>
              <w:widowControl w:val="0"/>
              <w:ind w:left="360"/>
              <w:rPr>
                <w:rFonts w:ascii="GHEA Grapalat" w:hAnsi="GHEA Grapalat"/>
                <w:sz w:val="16"/>
                <w:szCs w:val="16"/>
              </w:rPr>
            </w:pPr>
          </w:p>
          <w:p w:rsidR="00794E7A" w:rsidRPr="009B688B" w:rsidRDefault="00794E7A" w:rsidP="007435C2">
            <w:pPr>
              <w:widowControl w:val="0"/>
              <w:tabs>
                <w:tab w:val="left" w:pos="4539"/>
              </w:tabs>
              <w:ind w:left="360"/>
              <w:rPr>
                <w:rFonts w:ascii="GHEA Grapalat" w:hAnsi="GHEA Grapalat"/>
                <w:sz w:val="16"/>
                <w:szCs w:val="16"/>
              </w:rPr>
            </w:pPr>
            <w:r w:rsidRPr="009B688B">
              <w:rPr>
                <w:rFonts w:ascii="GHEA Grapalat" w:hAnsi="GHEA Grapalat"/>
                <w:sz w:val="16"/>
                <w:szCs w:val="16"/>
              </w:rPr>
              <w:t>21.б.</w:t>
            </w:r>
            <w:r w:rsidRPr="009B688B">
              <w:rPr>
                <w:rFonts w:ascii="GHEA Grapalat" w:hAnsi="GHEA Grapalat"/>
                <w:sz w:val="16"/>
                <w:szCs w:val="16"/>
              </w:rPr>
              <w:tab/>
              <w:t>М. П.</w:t>
            </w:r>
          </w:p>
        </w:tc>
      </w:tr>
      <w:tr w:rsidR="00794E7A" w:rsidRPr="009B688B" w:rsidTr="007435C2">
        <w:trPr>
          <w:trHeight w:val="2194"/>
        </w:trPr>
        <w:tc>
          <w:tcPr>
            <w:tcW w:w="5616" w:type="dxa"/>
            <w:tcBorders>
              <w:top w:val="single" w:sz="4" w:space="0" w:color="auto"/>
              <w:left w:val="single" w:sz="4" w:space="0" w:color="auto"/>
              <w:right w:val="single" w:sz="4" w:space="0" w:color="auto"/>
            </w:tcBorders>
            <w:noWrap/>
            <w:vAlign w:val="bottom"/>
          </w:tcPr>
          <w:p w:rsidR="00794E7A" w:rsidRPr="009B688B"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24.а.</w:t>
            </w:r>
            <w:r w:rsidRPr="009B688B">
              <w:rPr>
                <w:rFonts w:ascii="GHEA Grapalat" w:hAnsi="GHEA Grapalat"/>
                <w:sz w:val="16"/>
                <w:szCs w:val="16"/>
              </w:rPr>
              <w:tab/>
              <w:t xml:space="preserve"> Обслуживающая бенефициара финансовая организация </w:t>
            </w:r>
          </w:p>
          <w:p w:rsidR="00794E7A" w:rsidRPr="009B688B" w:rsidRDefault="00794E7A" w:rsidP="007435C2">
            <w:pPr>
              <w:widowControl w:val="0"/>
              <w:tabs>
                <w:tab w:val="left" w:pos="855"/>
              </w:tabs>
              <w:ind w:left="360"/>
              <w:rPr>
                <w:rFonts w:ascii="GHEA Grapalat" w:hAnsi="GHEA Grapalat"/>
                <w:sz w:val="16"/>
                <w:szCs w:val="16"/>
              </w:rPr>
            </w:pPr>
          </w:p>
          <w:p w:rsidR="00794E7A" w:rsidRPr="009B688B" w:rsidRDefault="00794E7A" w:rsidP="007435C2">
            <w:pPr>
              <w:widowControl w:val="0"/>
              <w:tabs>
                <w:tab w:val="left" w:pos="855"/>
              </w:tabs>
              <w:ind w:left="360"/>
              <w:jc w:val="right"/>
              <w:rPr>
                <w:rFonts w:ascii="GHEA Grapalat" w:hAnsi="GHEA Grapalat"/>
                <w:sz w:val="16"/>
                <w:szCs w:val="16"/>
              </w:rPr>
            </w:pPr>
            <w:r w:rsidRPr="009B688B">
              <w:rPr>
                <w:rFonts w:ascii="GHEA Grapalat" w:hAnsi="GHEA Grapalat"/>
                <w:sz w:val="16"/>
                <w:szCs w:val="16"/>
              </w:rPr>
              <w:t>/____________________/</w:t>
            </w:r>
          </w:p>
          <w:p w:rsidR="00794E7A" w:rsidRPr="009B688B" w:rsidRDefault="00794E7A" w:rsidP="007435C2">
            <w:pPr>
              <w:widowControl w:val="0"/>
              <w:tabs>
                <w:tab w:val="left" w:pos="855"/>
              </w:tabs>
              <w:ind w:left="360" w:right="13"/>
              <w:jc w:val="both"/>
              <w:rPr>
                <w:rFonts w:ascii="GHEA Grapalat" w:hAnsi="GHEA Grapalat"/>
                <w:sz w:val="16"/>
                <w:szCs w:val="16"/>
              </w:rPr>
            </w:pPr>
            <w:r w:rsidRPr="009B688B">
              <w:rPr>
                <w:rFonts w:ascii="GHEA Grapalat" w:hAnsi="GHEA Grapalat"/>
                <w:sz w:val="16"/>
                <w:szCs w:val="16"/>
              </w:rPr>
              <w:t>подпись/</w:t>
            </w:r>
          </w:p>
          <w:p w:rsidR="00794E7A" w:rsidRPr="009B688B" w:rsidRDefault="00794E7A" w:rsidP="007435C2">
            <w:pPr>
              <w:widowControl w:val="0"/>
              <w:tabs>
                <w:tab w:val="left" w:pos="855"/>
              </w:tabs>
              <w:ind w:left="360"/>
              <w:rPr>
                <w:rFonts w:ascii="GHEA Grapalat" w:hAnsi="GHEA Grapalat"/>
                <w:sz w:val="16"/>
                <w:szCs w:val="16"/>
              </w:rPr>
            </w:pPr>
          </w:p>
          <w:p w:rsidR="00794E7A" w:rsidRPr="009B688B" w:rsidRDefault="00794E7A" w:rsidP="007435C2">
            <w:pPr>
              <w:widowControl w:val="0"/>
              <w:tabs>
                <w:tab w:val="left" w:pos="855"/>
              </w:tabs>
              <w:ind w:left="360"/>
              <w:rPr>
                <w:rFonts w:ascii="GHEA Grapalat" w:hAnsi="GHEA Grapalat"/>
                <w:sz w:val="16"/>
                <w:szCs w:val="16"/>
              </w:rPr>
            </w:pPr>
          </w:p>
        </w:tc>
        <w:tc>
          <w:tcPr>
            <w:tcW w:w="5364" w:type="dxa"/>
            <w:tcBorders>
              <w:top w:val="single" w:sz="4" w:space="0" w:color="auto"/>
              <w:left w:val="nil"/>
              <w:right w:val="single" w:sz="4" w:space="0" w:color="auto"/>
            </w:tcBorders>
            <w:noWrap/>
          </w:tcPr>
          <w:p w:rsidR="00794E7A" w:rsidRPr="009B688B"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23.а.</w:t>
            </w:r>
            <w:r w:rsidRPr="009B688B">
              <w:rPr>
                <w:rFonts w:ascii="GHEA Grapalat" w:hAnsi="GHEA Grapalat"/>
                <w:sz w:val="16"/>
                <w:szCs w:val="16"/>
              </w:rPr>
              <w:tab/>
              <w:t xml:space="preserve"> Обслуживающая плательщика финансовая организация </w:t>
            </w:r>
          </w:p>
          <w:p w:rsidR="00794E7A" w:rsidRPr="009B688B" w:rsidRDefault="00794E7A" w:rsidP="007435C2">
            <w:pPr>
              <w:widowControl w:val="0"/>
              <w:tabs>
                <w:tab w:val="left" w:pos="855"/>
              </w:tabs>
              <w:ind w:left="360"/>
              <w:rPr>
                <w:rFonts w:ascii="GHEA Grapalat" w:hAnsi="GHEA Grapalat"/>
                <w:sz w:val="16"/>
                <w:szCs w:val="16"/>
              </w:rPr>
            </w:pPr>
          </w:p>
          <w:p w:rsidR="00794E7A" w:rsidRPr="009B688B" w:rsidRDefault="00794E7A" w:rsidP="007435C2">
            <w:pPr>
              <w:widowControl w:val="0"/>
              <w:tabs>
                <w:tab w:val="left" w:pos="855"/>
              </w:tabs>
              <w:ind w:left="360"/>
              <w:jc w:val="right"/>
              <w:rPr>
                <w:rFonts w:ascii="GHEA Grapalat" w:hAnsi="GHEA Grapalat"/>
                <w:sz w:val="16"/>
                <w:szCs w:val="16"/>
              </w:rPr>
            </w:pPr>
            <w:r w:rsidRPr="009B688B">
              <w:rPr>
                <w:rFonts w:ascii="GHEA Grapalat" w:hAnsi="GHEA Grapalat"/>
                <w:sz w:val="16"/>
                <w:szCs w:val="16"/>
              </w:rPr>
              <w:t>/____________________/</w:t>
            </w:r>
          </w:p>
          <w:p w:rsidR="00794E7A" w:rsidRPr="009B688B" w:rsidRDefault="00794E7A" w:rsidP="007435C2">
            <w:pPr>
              <w:widowControl w:val="0"/>
              <w:tabs>
                <w:tab w:val="left" w:pos="855"/>
              </w:tabs>
              <w:ind w:left="360" w:right="983"/>
              <w:jc w:val="right"/>
              <w:rPr>
                <w:rFonts w:ascii="GHEA Grapalat" w:hAnsi="GHEA Grapalat"/>
                <w:sz w:val="16"/>
                <w:szCs w:val="16"/>
              </w:rPr>
            </w:pPr>
            <w:r w:rsidRPr="009B688B">
              <w:rPr>
                <w:rFonts w:ascii="GHEA Grapalat" w:hAnsi="GHEA Grapalat"/>
                <w:sz w:val="16"/>
                <w:szCs w:val="16"/>
              </w:rPr>
              <w:t>/подпись/</w:t>
            </w:r>
          </w:p>
          <w:p w:rsidR="00794E7A" w:rsidRPr="009B688B" w:rsidRDefault="00794E7A" w:rsidP="007435C2">
            <w:pPr>
              <w:widowControl w:val="0"/>
              <w:tabs>
                <w:tab w:val="left" w:pos="855"/>
              </w:tabs>
              <w:ind w:left="360"/>
              <w:rPr>
                <w:rFonts w:ascii="GHEA Grapalat" w:hAnsi="GHEA Grapalat"/>
                <w:sz w:val="16"/>
                <w:szCs w:val="16"/>
              </w:rPr>
            </w:pPr>
          </w:p>
        </w:tc>
      </w:tr>
      <w:tr w:rsidR="00794E7A" w:rsidRPr="009B688B" w:rsidTr="007435C2">
        <w:trPr>
          <w:trHeight w:val="2194"/>
        </w:trPr>
        <w:tc>
          <w:tcPr>
            <w:tcW w:w="5616" w:type="dxa"/>
            <w:tcBorders>
              <w:top w:val="nil"/>
              <w:left w:val="single" w:sz="4" w:space="0" w:color="auto"/>
              <w:bottom w:val="single" w:sz="4" w:space="0" w:color="auto"/>
              <w:right w:val="single" w:sz="4" w:space="0" w:color="auto"/>
            </w:tcBorders>
            <w:noWrap/>
            <w:vAlign w:val="bottom"/>
          </w:tcPr>
          <w:p w:rsidR="00794E7A" w:rsidRPr="009B688B" w:rsidRDefault="00794E7A" w:rsidP="007435C2">
            <w:pPr>
              <w:widowControl w:val="0"/>
              <w:tabs>
                <w:tab w:val="left" w:pos="855"/>
              </w:tabs>
              <w:ind w:left="360"/>
              <w:rPr>
                <w:rFonts w:ascii="GHEA Grapalat" w:hAnsi="GHEA Grapalat"/>
                <w:sz w:val="16"/>
                <w:szCs w:val="16"/>
              </w:rPr>
            </w:pPr>
            <w:r w:rsidRPr="009B688B">
              <w:rPr>
                <w:rFonts w:ascii="GHEA Grapalat" w:hAnsi="GHEA Grapalat"/>
                <w:sz w:val="16"/>
                <w:szCs w:val="16"/>
              </w:rPr>
              <w:t>24.б.</w:t>
            </w:r>
            <w:r w:rsidRPr="009B688B">
              <w:rPr>
                <w:rFonts w:ascii="GHEA Grapalat" w:hAnsi="GHEA Grapalat"/>
                <w:sz w:val="16"/>
                <w:szCs w:val="16"/>
              </w:rPr>
              <w:tab/>
              <w:t>М. П.</w:t>
            </w:r>
          </w:p>
          <w:p w:rsidR="00794E7A" w:rsidRPr="009B688B" w:rsidRDefault="00794E7A" w:rsidP="007435C2">
            <w:pPr>
              <w:widowControl w:val="0"/>
              <w:tabs>
                <w:tab w:val="left" w:pos="855"/>
              </w:tabs>
              <w:ind w:left="360"/>
              <w:rPr>
                <w:rFonts w:ascii="GHEA Grapalat" w:hAnsi="GHEA Grapalat"/>
                <w:sz w:val="16"/>
                <w:szCs w:val="16"/>
              </w:rPr>
            </w:pPr>
          </w:p>
          <w:p w:rsidR="00794E7A" w:rsidRPr="009B688B" w:rsidRDefault="00794E7A" w:rsidP="007435C2">
            <w:pPr>
              <w:widowControl w:val="0"/>
              <w:tabs>
                <w:tab w:val="left" w:pos="855"/>
              </w:tabs>
              <w:ind w:left="360" w:right="155"/>
              <w:jc w:val="right"/>
              <w:rPr>
                <w:rFonts w:ascii="GHEA Grapalat" w:hAnsi="GHEA Grapalat"/>
                <w:sz w:val="16"/>
                <w:szCs w:val="16"/>
              </w:rPr>
            </w:pPr>
            <w:r w:rsidRPr="009B688B">
              <w:rPr>
                <w:rFonts w:ascii="GHEA Grapalat" w:hAnsi="GHEA Grapalat"/>
                <w:sz w:val="16"/>
                <w:szCs w:val="16"/>
              </w:rPr>
              <w:t xml:space="preserve">24.в"___" ___ 20___ г. </w:t>
            </w:r>
          </w:p>
        </w:tc>
        <w:tc>
          <w:tcPr>
            <w:tcW w:w="5364" w:type="dxa"/>
            <w:tcBorders>
              <w:top w:val="nil"/>
              <w:left w:val="nil"/>
              <w:bottom w:val="single" w:sz="4" w:space="0" w:color="auto"/>
              <w:right w:val="single" w:sz="4" w:space="0" w:color="auto"/>
            </w:tcBorders>
            <w:noWrap/>
            <w:vAlign w:val="bottom"/>
          </w:tcPr>
          <w:p w:rsidR="00794E7A" w:rsidRPr="009B688B" w:rsidRDefault="00794E7A" w:rsidP="007435C2">
            <w:pPr>
              <w:widowControl w:val="0"/>
              <w:tabs>
                <w:tab w:val="left" w:pos="855"/>
                <w:tab w:val="left" w:pos="4554"/>
              </w:tabs>
              <w:ind w:left="360"/>
              <w:rPr>
                <w:rFonts w:ascii="GHEA Grapalat" w:hAnsi="GHEA Grapalat"/>
                <w:sz w:val="16"/>
                <w:szCs w:val="16"/>
              </w:rPr>
            </w:pPr>
            <w:r w:rsidRPr="009B688B">
              <w:rPr>
                <w:rFonts w:ascii="GHEA Grapalat" w:hAnsi="GHEA Grapalat"/>
                <w:sz w:val="16"/>
                <w:szCs w:val="16"/>
              </w:rPr>
              <w:t>23.б.</w:t>
            </w:r>
            <w:r w:rsidRPr="009B688B">
              <w:rPr>
                <w:rFonts w:ascii="GHEA Grapalat" w:hAnsi="GHEA Grapalat"/>
                <w:sz w:val="16"/>
                <w:szCs w:val="16"/>
              </w:rPr>
              <w:tab/>
              <w:t>М. П.</w:t>
            </w:r>
          </w:p>
          <w:p w:rsidR="00794E7A" w:rsidRPr="009B688B" w:rsidRDefault="00794E7A" w:rsidP="007435C2">
            <w:pPr>
              <w:widowControl w:val="0"/>
              <w:tabs>
                <w:tab w:val="left" w:pos="855"/>
              </w:tabs>
              <w:ind w:left="360"/>
              <w:rPr>
                <w:rFonts w:ascii="GHEA Grapalat" w:hAnsi="GHEA Grapalat"/>
                <w:sz w:val="16"/>
                <w:szCs w:val="16"/>
              </w:rPr>
            </w:pPr>
          </w:p>
          <w:p w:rsidR="00794E7A" w:rsidRPr="009B688B" w:rsidRDefault="00794E7A" w:rsidP="007435C2">
            <w:pPr>
              <w:widowControl w:val="0"/>
              <w:tabs>
                <w:tab w:val="left" w:pos="855"/>
              </w:tabs>
              <w:ind w:left="360"/>
              <w:jc w:val="right"/>
              <w:rPr>
                <w:rFonts w:ascii="GHEA Grapalat" w:hAnsi="GHEA Grapalat"/>
                <w:sz w:val="16"/>
                <w:szCs w:val="16"/>
              </w:rPr>
            </w:pPr>
            <w:r w:rsidRPr="009B688B">
              <w:rPr>
                <w:rFonts w:ascii="GHEA Grapalat" w:hAnsi="GHEA Grapalat"/>
                <w:sz w:val="16"/>
                <w:szCs w:val="16"/>
              </w:rPr>
              <w:t>23.в Дата исполнения: "___" ___ 20___г.</w:t>
            </w:r>
          </w:p>
        </w:tc>
      </w:tr>
    </w:tbl>
    <w:p w:rsidR="00794E7A" w:rsidRDefault="00794E7A" w:rsidP="00794E7A">
      <w:pPr>
        <w:rPr>
          <w:rFonts w:ascii="GHEA Grapalat" w:hAnsi="GHEA Grapalat" w:cs="Sylfaen"/>
          <w:lang w:val="hy-AM"/>
        </w:rPr>
      </w:pPr>
    </w:p>
    <w:p w:rsidR="00794E7A" w:rsidRPr="00B138F3" w:rsidRDefault="00794E7A" w:rsidP="00794E7A">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794E7A" w:rsidRPr="009B688B" w:rsidRDefault="00794E7A" w:rsidP="007435C2">
      <w:pPr>
        <w:rPr>
          <w:rFonts w:ascii="GHEA Grapalat" w:hAnsi="GHEA Grapalat"/>
          <w:b/>
          <w:sz w:val="12"/>
          <w:szCs w:val="12"/>
        </w:rPr>
      </w:pPr>
      <w:r w:rsidRPr="00B138F3">
        <w:rPr>
          <w:rFonts w:ascii="GHEA Grapalat" w:hAnsi="GHEA Grapalat" w:cs="Sylfaen"/>
        </w:rPr>
        <w:br w:type="page"/>
      </w:r>
      <w:r w:rsidRPr="009B688B">
        <w:rPr>
          <w:rFonts w:ascii="GHEA Grapalat" w:hAnsi="GHEA Grapalat"/>
          <w:b/>
          <w:sz w:val="12"/>
          <w:szCs w:val="12"/>
        </w:rPr>
        <w:lastRenderedPageBreak/>
        <w:t xml:space="preserve">Обязательные реквизиты платежного требования </w:t>
      </w:r>
      <w:r w:rsidRPr="009B688B">
        <w:rPr>
          <w:rFonts w:ascii="GHEA Grapalat" w:hAnsi="GHEA Grapalat"/>
          <w:b/>
          <w:sz w:val="12"/>
          <w:szCs w:val="1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94E7A" w:rsidRPr="009B688B" w:rsidTr="007435C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П/Н</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b/>
                <w:sz w:val="12"/>
                <w:szCs w:val="12"/>
              </w:rPr>
            </w:pPr>
            <w:r w:rsidRPr="009B688B">
              <w:rPr>
                <w:rFonts w:ascii="GHEA Grapalat" w:hAnsi="GHEA Grapalat"/>
                <w:b/>
                <w:sz w:val="12"/>
                <w:szCs w:val="1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b/>
                <w:sz w:val="12"/>
                <w:szCs w:val="12"/>
              </w:rPr>
            </w:pPr>
            <w:r w:rsidRPr="009B688B">
              <w:rPr>
                <w:rFonts w:ascii="GHEA Grapalat" w:hAnsi="GHEA Grapalat"/>
                <w:b/>
                <w:sz w:val="12"/>
                <w:szCs w:val="12"/>
              </w:rPr>
              <w:t>Наличие указанного поля/</w:t>
            </w:r>
          </w:p>
          <w:p w:rsidR="00794E7A" w:rsidRPr="009B688B" w:rsidRDefault="00794E7A" w:rsidP="007435C2">
            <w:pPr>
              <w:widowControl w:val="0"/>
              <w:spacing w:after="120"/>
              <w:jc w:val="center"/>
              <w:rPr>
                <w:rFonts w:ascii="GHEA Grapalat" w:hAnsi="GHEA Grapalat"/>
                <w:b/>
                <w:sz w:val="12"/>
                <w:szCs w:val="12"/>
              </w:rPr>
            </w:pPr>
            <w:r w:rsidRPr="009B688B">
              <w:rPr>
                <w:rFonts w:ascii="GHEA Grapalat" w:hAnsi="GHEA Grapalat"/>
                <w:b/>
                <w:sz w:val="12"/>
                <w:szCs w:val="1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b/>
                <w:sz w:val="12"/>
                <w:szCs w:val="12"/>
              </w:rPr>
            </w:pPr>
            <w:r w:rsidRPr="009B688B">
              <w:rPr>
                <w:rFonts w:ascii="GHEA Grapalat" w:hAnsi="GHEA Grapalat"/>
                <w:b/>
                <w:sz w:val="12"/>
                <w:szCs w:val="12"/>
              </w:rPr>
              <w:t xml:space="preserve">Требование о заполнении реквизита </w:t>
            </w:r>
          </w:p>
          <w:p w:rsidR="00794E7A" w:rsidRPr="009B688B" w:rsidRDefault="00794E7A" w:rsidP="007435C2">
            <w:pPr>
              <w:widowControl w:val="0"/>
              <w:spacing w:after="120"/>
              <w:jc w:val="center"/>
              <w:rPr>
                <w:rFonts w:ascii="GHEA Grapalat" w:hAnsi="GHEA Grapalat"/>
                <w:b/>
                <w:sz w:val="12"/>
                <w:szCs w:val="12"/>
              </w:rPr>
            </w:pPr>
            <w:r w:rsidRPr="009B688B">
              <w:rPr>
                <w:rFonts w:ascii="GHEA Grapalat" w:hAnsi="GHEA Grapalat"/>
                <w:b/>
                <w:sz w:val="12"/>
                <w:szCs w:val="1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b/>
                <w:sz w:val="12"/>
                <w:szCs w:val="12"/>
              </w:rPr>
            </w:pPr>
            <w:r w:rsidRPr="009B688B">
              <w:rPr>
                <w:rFonts w:ascii="GHEA Grapalat" w:hAnsi="GHEA Grapalat"/>
                <w:b/>
                <w:sz w:val="12"/>
                <w:szCs w:val="12"/>
              </w:rPr>
              <w:t>Сторона,</w:t>
            </w:r>
          </w:p>
          <w:p w:rsidR="00794E7A" w:rsidRPr="009B688B" w:rsidRDefault="00794E7A" w:rsidP="007435C2">
            <w:pPr>
              <w:widowControl w:val="0"/>
              <w:spacing w:after="120"/>
              <w:jc w:val="center"/>
              <w:rPr>
                <w:rFonts w:ascii="GHEA Grapalat" w:hAnsi="GHEA Grapalat"/>
                <w:b/>
                <w:sz w:val="12"/>
                <w:szCs w:val="12"/>
              </w:rPr>
            </w:pPr>
            <w:r w:rsidRPr="009B688B">
              <w:rPr>
                <w:rFonts w:ascii="GHEA Grapalat" w:hAnsi="GHEA Grapalat"/>
                <w:b/>
                <w:sz w:val="12"/>
                <w:szCs w:val="12"/>
              </w:rPr>
              <w:t xml:space="preserve">заполняющая реквизит </w:t>
            </w:r>
          </w:p>
          <w:p w:rsidR="00794E7A" w:rsidRPr="009B688B" w:rsidRDefault="00794E7A" w:rsidP="007435C2">
            <w:pPr>
              <w:widowControl w:val="0"/>
              <w:spacing w:after="120"/>
              <w:jc w:val="center"/>
              <w:rPr>
                <w:rFonts w:ascii="GHEA Grapalat" w:hAnsi="GHEA Grapalat"/>
                <w:b/>
                <w:sz w:val="12"/>
                <w:szCs w:val="12"/>
              </w:rPr>
            </w:pPr>
            <w:r w:rsidRPr="009B688B">
              <w:rPr>
                <w:rFonts w:ascii="GHEA Grapalat" w:hAnsi="GHEA Grapalat"/>
                <w:b/>
                <w:sz w:val="12"/>
                <w:szCs w:val="12"/>
              </w:rPr>
              <w:t>бенефициар или плательщик</w:t>
            </w:r>
          </w:p>
          <w:p w:rsidR="00794E7A" w:rsidRPr="009B688B" w:rsidRDefault="00794E7A" w:rsidP="007435C2">
            <w:pPr>
              <w:widowControl w:val="0"/>
              <w:spacing w:after="120"/>
              <w:jc w:val="center"/>
              <w:rPr>
                <w:rFonts w:ascii="GHEA Grapalat" w:hAnsi="GHEA Grapalat"/>
                <w:b/>
                <w:sz w:val="12"/>
                <w:szCs w:val="12"/>
              </w:rPr>
            </w:pPr>
            <w:r w:rsidRPr="009B688B">
              <w:rPr>
                <w:rFonts w:ascii="GHEA Grapalat" w:hAnsi="GHEA Grapalat"/>
                <w:b/>
                <w:sz w:val="12"/>
                <w:szCs w:val="12"/>
              </w:rPr>
              <w:t>(в связи с процессом закупки)</w:t>
            </w:r>
          </w:p>
        </w:tc>
      </w:tr>
      <w:tr w:rsidR="00794E7A" w:rsidRPr="009B688B" w:rsidTr="007435C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b/>
                <w:sz w:val="12"/>
                <w:szCs w:val="12"/>
              </w:rPr>
            </w:pPr>
            <w:r w:rsidRPr="009B688B">
              <w:rPr>
                <w:rFonts w:ascii="GHEA Grapalat" w:hAnsi="GHEA Grapalat"/>
                <w:b/>
                <w:sz w:val="12"/>
                <w:szCs w:val="12"/>
              </w:rPr>
              <w:t>1</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b/>
                <w:sz w:val="12"/>
                <w:szCs w:val="12"/>
              </w:rPr>
            </w:pPr>
            <w:r w:rsidRPr="009B688B">
              <w:rPr>
                <w:rFonts w:ascii="GHEA Grapalat" w:hAnsi="GHEA Grapalat"/>
                <w:b/>
                <w:sz w:val="12"/>
                <w:szCs w:val="12"/>
              </w:rPr>
              <w:t>2</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b/>
                <w:sz w:val="12"/>
                <w:szCs w:val="12"/>
              </w:rPr>
            </w:pPr>
            <w:r w:rsidRPr="009B688B">
              <w:rPr>
                <w:rFonts w:ascii="GHEA Grapalat" w:hAnsi="GHEA Grapalat"/>
                <w:b/>
                <w:sz w:val="12"/>
                <w:szCs w:val="12"/>
              </w:rPr>
              <w:t>3</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b/>
                <w:sz w:val="12"/>
                <w:szCs w:val="12"/>
              </w:rPr>
            </w:pPr>
            <w:r w:rsidRPr="009B688B">
              <w:rPr>
                <w:rFonts w:ascii="GHEA Grapalat" w:hAnsi="GHEA Grapalat"/>
                <w:b/>
                <w:sz w:val="12"/>
                <w:szCs w:val="12"/>
              </w:rPr>
              <w:t>4</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b/>
                <w:sz w:val="12"/>
                <w:szCs w:val="12"/>
              </w:rPr>
            </w:pPr>
            <w:r w:rsidRPr="009B688B">
              <w:rPr>
                <w:rFonts w:ascii="GHEA Grapalat" w:hAnsi="GHEA Grapalat"/>
                <w:b/>
                <w:sz w:val="12"/>
                <w:szCs w:val="12"/>
              </w:rPr>
              <w:t>5</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1.</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на документе заранее заполнено "Платежное требование"</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2.</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both"/>
              <w:rPr>
                <w:rFonts w:ascii="GHEA Grapalat" w:hAnsi="GHEA Grapalat"/>
                <w:sz w:val="12"/>
                <w:szCs w:val="12"/>
              </w:rPr>
            </w:pPr>
            <w:r w:rsidRPr="009B688B">
              <w:rPr>
                <w:rFonts w:ascii="GHEA Grapalat" w:hAnsi="GHEA Grapalat"/>
                <w:sz w:val="12"/>
                <w:szCs w:val="1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бенефициаром при представлении платежного требования в банк плательщика</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3.</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both"/>
              <w:rPr>
                <w:rFonts w:ascii="GHEA Grapalat" w:hAnsi="GHEA Grapalat"/>
                <w:sz w:val="12"/>
                <w:szCs w:val="12"/>
              </w:rPr>
            </w:pPr>
            <w:r w:rsidRPr="009B688B">
              <w:rPr>
                <w:rFonts w:ascii="GHEA Grapalat" w:hAnsi="GHEA Grapalat"/>
                <w:sz w:val="12"/>
                <w:szCs w:val="1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794E7A" w:rsidRPr="009B688B" w:rsidRDefault="00794E7A" w:rsidP="007435C2">
            <w:pPr>
              <w:widowControl w:val="0"/>
              <w:spacing w:after="120"/>
              <w:jc w:val="center"/>
              <w:rPr>
                <w:rFonts w:ascii="GHEA Grapalat" w:hAnsi="GHEA Grapalat"/>
                <w:sz w:val="12"/>
                <w:szCs w:val="12"/>
              </w:rPr>
            </w:pP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заполняется бенефициаром в день представления платежного требования в банк плательщика </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4.</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both"/>
              <w:rPr>
                <w:rFonts w:ascii="GHEA Grapalat" w:hAnsi="GHEA Grapalat"/>
                <w:sz w:val="12"/>
                <w:szCs w:val="12"/>
              </w:rPr>
            </w:pPr>
            <w:r w:rsidRPr="009B688B">
              <w:rPr>
                <w:rFonts w:ascii="GHEA Grapalat" w:hAnsi="GHEA Grapalat"/>
                <w:sz w:val="12"/>
                <w:szCs w:val="1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плательщиком</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5.</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плательщиком</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6.</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плательщиком</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7.</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плательщиком</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8.</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плательщиком</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9.</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заранее заполняется бенефициаром — по приглашению</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10.</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(не заполняется)</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11.</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заранее заполняется бенефициаром — по приглашению</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12.</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заранее заполняется бенефициаром — по приглашению</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13.</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заранее заполняется бенефициаром — по приглашению</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14.</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заполняется плательщиком </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15.</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(не заполняется и не применяется)</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16.</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плательщиком</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цель сделки</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заранее заполняется бенефициаром — по приглашению</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18.</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бенефициаром</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Del="0010680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19.</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cs="Sylfaen"/>
                <w:sz w:val="12"/>
                <w:szCs w:val="12"/>
              </w:rPr>
            </w:pPr>
            <w:r w:rsidRPr="009B688B">
              <w:rPr>
                <w:rFonts w:ascii="GHEA Grapalat" w:hAnsi="GHEA Grapalat"/>
                <w:sz w:val="12"/>
                <w:szCs w:val="12"/>
              </w:rPr>
              <w:t xml:space="preserve">обязательно </w:t>
            </w:r>
          </w:p>
          <w:p w:rsidR="00794E7A" w:rsidRPr="009B688B" w:rsidRDefault="00794E7A" w:rsidP="007435C2">
            <w:pPr>
              <w:widowControl w:val="0"/>
              <w:spacing w:after="120"/>
              <w:jc w:val="center"/>
              <w:rPr>
                <w:rFonts w:ascii="GHEA Grapalat" w:hAnsi="GHEA Grapalat" w:cs="Sylfaen"/>
                <w:sz w:val="12"/>
                <w:szCs w:val="12"/>
              </w:rPr>
            </w:pPr>
            <w:r w:rsidRPr="009B688B">
              <w:rPr>
                <w:rFonts w:ascii="GHEA Grapalat" w:hAnsi="GHEA Grapalat"/>
                <w:sz w:val="12"/>
                <w:szCs w:val="12"/>
              </w:rPr>
              <w:t xml:space="preserve">заполняются слова "акцептованный платеж", </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заранее заполняется бенефициаром </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20.</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количество страниц прилагаемых к Требованию документов, которые должны быть предоставлены плательщику (банку плательщика)</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бенефициаром</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21.а.</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подписывается плательщиком или </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проставляется электронная подпись плательщика</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21.б.</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обязательно: </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при наличии печати, когда плательщик представляет Требование в бумажной форме</w:t>
            </w:r>
          </w:p>
          <w:p w:rsidR="00794E7A" w:rsidRPr="009B688B" w:rsidRDefault="00794E7A" w:rsidP="007435C2">
            <w:pPr>
              <w:widowControl w:val="0"/>
              <w:spacing w:after="120"/>
              <w:jc w:val="center"/>
              <w:rPr>
                <w:rFonts w:ascii="GHEA Grapalat" w:hAnsi="GHEA Grapalat"/>
                <w:sz w:val="12"/>
                <w:szCs w:val="12"/>
              </w:rPr>
            </w:pP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скрепляется печатью плательщика </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при представлении в бумажной форме</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22.а.</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обязательно: </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подписывается бенефициаром</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22.б.</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обязательно: </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скрепляется печатью бенефициара </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при представлении в банк в бумажной форме</w:t>
            </w: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23.а.</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23.б.</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23.в</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24.а.</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24.б.</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 xml:space="preserve">штамп обслуживающей </w:t>
            </w:r>
            <w:r w:rsidRPr="009B688B">
              <w:rPr>
                <w:rFonts w:ascii="GHEA Grapalat" w:hAnsi="GHEA Grapalat"/>
                <w:sz w:val="12"/>
                <w:szCs w:val="12"/>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p>
        </w:tc>
      </w:tr>
      <w:tr w:rsidR="00794E7A" w:rsidRPr="009B688B" w:rsidTr="007435C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794E7A" w:rsidRPr="009B688B" w:rsidRDefault="00794E7A" w:rsidP="007435C2">
            <w:pPr>
              <w:widowControl w:val="0"/>
              <w:spacing w:after="120"/>
              <w:jc w:val="center"/>
              <w:rPr>
                <w:rFonts w:ascii="GHEA Grapalat" w:hAnsi="GHEA Grapalat"/>
                <w:sz w:val="12"/>
                <w:szCs w:val="12"/>
              </w:rPr>
            </w:pPr>
            <w:r w:rsidRPr="009B688B">
              <w:rPr>
                <w:rFonts w:ascii="GHEA Grapalat" w:hAnsi="GHEA Grapalat"/>
                <w:sz w:val="12"/>
                <w:szCs w:val="1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794E7A" w:rsidRPr="009B688B" w:rsidRDefault="00794E7A" w:rsidP="007435C2">
            <w:pPr>
              <w:widowControl w:val="0"/>
              <w:spacing w:after="120"/>
              <w:jc w:val="center"/>
              <w:rPr>
                <w:rFonts w:ascii="GHEA Grapalat" w:hAnsi="GHEA Grapalat"/>
                <w:sz w:val="12"/>
                <w:szCs w:val="12"/>
              </w:rPr>
            </w:pPr>
          </w:p>
        </w:tc>
      </w:tr>
    </w:tbl>
    <w:p w:rsidR="00131F0B" w:rsidRDefault="00131F0B">
      <w:pPr>
        <w:rPr>
          <w:rFonts w:ascii="GHEA Grapalat" w:hAnsi="GHEA Grapalat"/>
          <w:b/>
        </w:rPr>
      </w:pPr>
    </w:p>
    <w:p w:rsidR="007435C2" w:rsidRDefault="007435C2" w:rsidP="003B2F27">
      <w:pPr>
        <w:pStyle w:val="norm"/>
        <w:widowControl w:val="0"/>
        <w:spacing w:after="160" w:line="360" w:lineRule="auto"/>
        <w:ind w:firstLine="284"/>
        <w:jc w:val="right"/>
        <w:rPr>
          <w:rFonts w:ascii="GHEA Grapalat" w:hAnsi="GHEA Grapalat"/>
          <w:b/>
          <w:sz w:val="24"/>
          <w:szCs w:val="24"/>
        </w:rPr>
      </w:pPr>
    </w:p>
    <w:p w:rsidR="007435C2" w:rsidRDefault="007435C2" w:rsidP="003B2F27">
      <w:pPr>
        <w:pStyle w:val="norm"/>
        <w:widowControl w:val="0"/>
        <w:spacing w:after="160" w:line="360" w:lineRule="auto"/>
        <w:ind w:firstLine="284"/>
        <w:jc w:val="right"/>
        <w:rPr>
          <w:rFonts w:ascii="GHEA Grapalat" w:hAnsi="GHEA Grapalat"/>
          <w:b/>
          <w:sz w:val="24"/>
          <w:szCs w:val="24"/>
        </w:rPr>
      </w:pPr>
    </w:p>
    <w:p w:rsidR="007435C2" w:rsidRDefault="007435C2" w:rsidP="003B2F27">
      <w:pPr>
        <w:pStyle w:val="norm"/>
        <w:widowControl w:val="0"/>
        <w:spacing w:after="160" w:line="360" w:lineRule="auto"/>
        <w:ind w:firstLine="284"/>
        <w:jc w:val="right"/>
        <w:rPr>
          <w:rFonts w:ascii="GHEA Grapalat" w:hAnsi="GHEA Grapalat"/>
          <w:b/>
          <w:sz w:val="24"/>
          <w:szCs w:val="24"/>
        </w:rPr>
      </w:pPr>
    </w:p>
    <w:p w:rsidR="007435C2" w:rsidRDefault="007435C2" w:rsidP="003B2F27">
      <w:pPr>
        <w:pStyle w:val="norm"/>
        <w:widowControl w:val="0"/>
        <w:spacing w:after="160" w:line="360" w:lineRule="auto"/>
        <w:ind w:firstLine="284"/>
        <w:jc w:val="right"/>
        <w:rPr>
          <w:rFonts w:ascii="GHEA Grapalat" w:hAnsi="GHEA Grapalat"/>
          <w:b/>
          <w:sz w:val="24"/>
          <w:szCs w:val="24"/>
        </w:rPr>
      </w:pPr>
    </w:p>
    <w:p w:rsidR="007435C2" w:rsidRDefault="007435C2" w:rsidP="003B2F27">
      <w:pPr>
        <w:pStyle w:val="norm"/>
        <w:widowControl w:val="0"/>
        <w:spacing w:after="160" w:line="360" w:lineRule="auto"/>
        <w:ind w:firstLine="284"/>
        <w:jc w:val="right"/>
        <w:rPr>
          <w:rFonts w:ascii="GHEA Grapalat" w:hAnsi="GHEA Grapalat"/>
          <w:b/>
          <w:sz w:val="24"/>
          <w:szCs w:val="24"/>
        </w:rPr>
      </w:pPr>
    </w:p>
    <w:p w:rsidR="007435C2" w:rsidRDefault="007435C2" w:rsidP="003B2F27">
      <w:pPr>
        <w:pStyle w:val="norm"/>
        <w:widowControl w:val="0"/>
        <w:spacing w:after="160" w:line="360" w:lineRule="auto"/>
        <w:ind w:firstLine="284"/>
        <w:jc w:val="right"/>
        <w:rPr>
          <w:rFonts w:ascii="GHEA Grapalat" w:hAnsi="GHEA Grapalat"/>
          <w:b/>
          <w:sz w:val="24"/>
          <w:szCs w:val="24"/>
        </w:rPr>
      </w:pPr>
    </w:p>
    <w:p w:rsidR="007435C2" w:rsidRDefault="007435C2" w:rsidP="003B2F27">
      <w:pPr>
        <w:pStyle w:val="norm"/>
        <w:widowControl w:val="0"/>
        <w:spacing w:after="160" w:line="360" w:lineRule="auto"/>
        <w:ind w:firstLine="284"/>
        <w:jc w:val="right"/>
        <w:rPr>
          <w:rFonts w:ascii="GHEA Grapalat" w:hAnsi="GHEA Grapalat"/>
          <w:b/>
          <w:sz w:val="24"/>
          <w:szCs w:val="24"/>
        </w:rPr>
      </w:pPr>
    </w:p>
    <w:p w:rsidR="007435C2" w:rsidRDefault="007435C2" w:rsidP="003B2F27">
      <w:pPr>
        <w:pStyle w:val="norm"/>
        <w:widowControl w:val="0"/>
        <w:spacing w:after="160" w:line="360" w:lineRule="auto"/>
        <w:ind w:firstLine="284"/>
        <w:jc w:val="right"/>
        <w:rPr>
          <w:rFonts w:ascii="GHEA Grapalat" w:hAnsi="GHEA Grapalat"/>
          <w:b/>
          <w:sz w:val="24"/>
          <w:szCs w:val="24"/>
        </w:rPr>
      </w:pPr>
    </w:p>
    <w:p w:rsidR="007435C2" w:rsidRDefault="007435C2" w:rsidP="003B2F27">
      <w:pPr>
        <w:pStyle w:val="norm"/>
        <w:widowControl w:val="0"/>
        <w:spacing w:after="160" w:line="360" w:lineRule="auto"/>
        <w:ind w:firstLine="284"/>
        <w:jc w:val="right"/>
        <w:rPr>
          <w:rFonts w:ascii="GHEA Grapalat" w:hAnsi="GHEA Grapalat"/>
          <w:b/>
          <w:sz w:val="24"/>
          <w:szCs w:val="24"/>
        </w:rPr>
      </w:pPr>
    </w:p>
    <w:p w:rsidR="007435C2" w:rsidRDefault="007435C2" w:rsidP="003B2F27">
      <w:pPr>
        <w:pStyle w:val="norm"/>
        <w:widowControl w:val="0"/>
        <w:spacing w:after="160" w:line="360" w:lineRule="auto"/>
        <w:ind w:firstLine="284"/>
        <w:jc w:val="right"/>
        <w:rPr>
          <w:rFonts w:ascii="GHEA Grapalat" w:hAnsi="GHEA Grapalat"/>
          <w:b/>
          <w:sz w:val="24"/>
          <w:szCs w:val="24"/>
        </w:rPr>
      </w:pPr>
    </w:p>
    <w:p w:rsidR="007435C2" w:rsidRDefault="007435C2" w:rsidP="003B2F27">
      <w:pPr>
        <w:pStyle w:val="norm"/>
        <w:widowControl w:val="0"/>
        <w:spacing w:after="160" w:line="360" w:lineRule="auto"/>
        <w:ind w:firstLine="284"/>
        <w:jc w:val="right"/>
        <w:rPr>
          <w:rFonts w:ascii="GHEA Grapalat" w:hAnsi="GHEA Grapalat"/>
          <w:b/>
          <w:sz w:val="24"/>
          <w:szCs w:val="24"/>
        </w:rPr>
      </w:pPr>
    </w:p>
    <w:p w:rsidR="007435C2" w:rsidRDefault="007435C2" w:rsidP="003B2F27">
      <w:pPr>
        <w:pStyle w:val="norm"/>
        <w:widowControl w:val="0"/>
        <w:spacing w:after="160" w:line="360" w:lineRule="auto"/>
        <w:ind w:firstLine="284"/>
        <w:jc w:val="right"/>
        <w:rPr>
          <w:rFonts w:ascii="GHEA Grapalat" w:hAnsi="GHEA Grapalat"/>
          <w:b/>
          <w:sz w:val="24"/>
          <w:szCs w:val="24"/>
        </w:rPr>
      </w:pPr>
    </w:p>
    <w:p w:rsidR="007435C2" w:rsidRDefault="007435C2" w:rsidP="003B2F27">
      <w:pPr>
        <w:pStyle w:val="norm"/>
        <w:widowControl w:val="0"/>
        <w:spacing w:after="160" w:line="360" w:lineRule="auto"/>
        <w:ind w:firstLine="284"/>
        <w:jc w:val="right"/>
        <w:rPr>
          <w:rFonts w:ascii="GHEA Grapalat" w:hAnsi="GHEA Grapalat"/>
          <w:b/>
          <w:sz w:val="24"/>
          <w:szCs w:val="24"/>
        </w:rPr>
      </w:pPr>
    </w:p>
    <w:p w:rsidR="007435C2" w:rsidRDefault="007435C2" w:rsidP="003B2F27">
      <w:pPr>
        <w:pStyle w:val="norm"/>
        <w:widowControl w:val="0"/>
        <w:spacing w:after="160" w:line="360" w:lineRule="auto"/>
        <w:ind w:firstLine="284"/>
        <w:jc w:val="right"/>
        <w:rPr>
          <w:rFonts w:ascii="GHEA Grapalat" w:hAnsi="GHEA Grapalat"/>
          <w:b/>
          <w:sz w:val="24"/>
          <w:szCs w:val="24"/>
        </w:rPr>
      </w:pPr>
    </w:p>
    <w:p w:rsidR="007435C2" w:rsidRDefault="007435C2" w:rsidP="003B2F27">
      <w:pPr>
        <w:pStyle w:val="norm"/>
        <w:widowControl w:val="0"/>
        <w:spacing w:after="160" w:line="360" w:lineRule="auto"/>
        <w:ind w:firstLine="284"/>
        <w:jc w:val="right"/>
        <w:rPr>
          <w:rFonts w:ascii="GHEA Grapalat" w:hAnsi="GHEA Grapalat"/>
          <w:b/>
          <w:sz w:val="24"/>
          <w:szCs w:val="24"/>
        </w:rPr>
      </w:pPr>
    </w:p>
    <w:p w:rsidR="007435C2" w:rsidRDefault="007435C2" w:rsidP="003B2F27">
      <w:pPr>
        <w:pStyle w:val="norm"/>
        <w:widowControl w:val="0"/>
        <w:spacing w:after="160" w:line="360" w:lineRule="auto"/>
        <w:ind w:firstLine="284"/>
        <w:jc w:val="right"/>
        <w:rPr>
          <w:rFonts w:ascii="GHEA Grapalat" w:hAnsi="GHEA Grapalat"/>
          <w:b/>
          <w:sz w:val="24"/>
          <w:szCs w:val="24"/>
        </w:rPr>
      </w:pPr>
    </w:p>
    <w:p w:rsidR="007435C2" w:rsidRDefault="007435C2" w:rsidP="003B2F27">
      <w:pPr>
        <w:pStyle w:val="norm"/>
        <w:widowControl w:val="0"/>
        <w:spacing w:after="160" w:line="360" w:lineRule="auto"/>
        <w:ind w:firstLine="284"/>
        <w:jc w:val="right"/>
        <w:rPr>
          <w:rFonts w:ascii="GHEA Grapalat" w:hAnsi="GHEA Grapalat"/>
          <w:b/>
          <w:sz w:val="24"/>
          <w:szCs w:val="24"/>
        </w:rPr>
      </w:pPr>
    </w:p>
    <w:p w:rsidR="003B2F27" w:rsidRPr="006F1605" w:rsidRDefault="003B2F27" w:rsidP="007435C2">
      <w:pPr>
        <w:pStyle w:val="norm"/>
        <w:widowControl w:val="0"/>
        <w:spacing w:line="24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Default="003B2F27" w:rsidP="007435C2">
      <w:pPr>
        <w:pStyle w:val="BodyTextIndent3"/>
        <w:widowControl w:val="0"/>
        <w:spacing w:line="240" w:lineRule="auto"/>
        <w:jc w:val="right"/>
        <w:rPr>
          <w:rFonts w:ascii="GHEA Grapalat" w:hAnsi="GHEA Grapalat"/>
          <w:b/>
          <w:sz w:val="24"/>
          <w:szCs w:val="24"/>
        </w:rPr>
      </w:pPr>
      <w:r w:rsidRPr="00AD29CE">
        <w:rPr>
          <w:rFonts w:ascii="GHEA Grapalat" w:hAnsi="GHEA Grapalat"/>
          <w:b/>
          <w:sz w:val="24"/>
          <w:szCs w:val="24"/>
        </w:rPr>
        <w:t xml:space="preserve">к Приглашению на </w:t>
      </w:r>
      <w:r w:rsidR="000D00E7">
        <w:rPr>
          <w:rFonts w:ascii="GHEA Grapalat" w:hAnsi="GHEA Grapalat"/>
          <w:b/>
          <w:sz w:val="24"/>
          <w:szCs w:val="24"/>
        </w:rPr>
        <w:t>запрос  котировок</w:t>
      </w:r>
      <w:r w:rsidRPr="00C95D0C">
        <w:rPr>
          <w:rFonts w:ascii="GHEA Grapalat" w:hAnsi="GHEA Grapalat" w:cs="Sylfaen"/>
          <w:b/>
          <w:sz w:val="24"/>
          <w:szCs w:val="24"/>
        </w:rPr>
        <w:br/>
      </w:r>
      <w:r w:rsidRPr="007435C2">
        <w:rPr>
          <w:rFonts w:ascii="GHEA Grapalat" w:hAnsi="GHEA Grapalat"/>
          <w:b/>
          <w:sz w:val="24"/>
          <w:szCs w:val="24"/>
        </w:rPr>
        <w:t xml:space="preserve">под кодом </w:t>
      </w:r>
      <w:r w:rsidR="002B4E81" w:rsidRPr="002B4E81">
        <w:rPr>
          <w:rFonts w:ascii="GHEA Grapalat" w:hAnsi="GHEA Grapalat"/>
          <w:b/>
          <w:sz w:val="24"/>
          <w:szCs w:val="24"/>
          <w:u w:val="single"/>
        </w:rPr>
        <w:t>«</w:t>
      </w:r>
      <w:r w:rsidR="007435C2" w:rsidRPr="007435C2">
        <w:rPr>
          <w:rFonts w:ascii="GHEA Grapalat" w:hAnsi="GHEA Grapalat"/>
          <w:b/>
          <w:sz w:val="24"/>
          <w:szCs w:val="24"/>
          <w:u w:val="single"/>
        </w:rPr>
        <w:t>GGAK-GHTsDzB-22/</w:t>
      </w:r>
      <w:r w:rsidR="00C66190">
        <w:rPr>
          <w:rFonts w:ascii="GHEA Grapalat" w:hAnsi="GHEA Grapalat"/>
          <w:b/>
          <w:sz w:val="24"/>
          <w:szCs w:val="24"/>
          <w:u w:val="single"/>
        </w:rPr>
        <w:t>06/SH</w:t>
      </w:r>
      <w:r w:rsidR="002B4E81" w:rsidRPr="002B4E81">
        <w:rPr>
          <w:rFonts w:ascii="GHEA Grapalat" w:hAnsi="GHEA Grapalat"/>
          <w:b/>
          <w:sz w:val="24"/>
          <w:szCs w:val="24"/>
          <w:u w:val="single"/>
        </w:rPr>
        <w:t>»</w:t>
      </w:r>
      <w:r w:rsidR="007435C2" w:rsidRPr="007435C2">
        <w:rPr>
          <w:rFonts w:ascii="GHEA Grapalat" w:hAnsi="GHEA Grapalat"/>
          <w:b/>
          <w:sz w:val="24"/>
          <w:szCs w:val="24"/>
        </w:rPr>
        <w:t xml:space="preserve"> </w:t>
      </w:r>
    </w:p>
    <w:p w:rsidR="007435C2" w:rsidRDefault="007435C2" w:rsidP="007435C2">
      <w:pPr>
        <w:pStyle w:val="BodyTextIndent3"/>
        <w:widowControl w:val="0"/>
        <w:spacing w:line="240" w:lineRule="auto"/>
        <w:jc w:val="right"/>
        <w:rPr>
          <w:rFonts w:ascii="GHEA Grapalat" w:hAnsi="GHEA Grapalat"/>
          <w:b/>
          <w:sz w:val="24"/>
          <w:szCs w:val="24"/>
        </w:rPr>
      </w:pPr>
    </w:p>
    <w:p w:rsidR="007435C2" w:rsidRPr="00AD29CE" w:rsidRDefault="007435C2" w:rsidP="007435C2">
      <w:pPr>
        <w:pStyle w:val="BodyTextIndent3"/>
        <w:widowControl w:val="0"/>
        <w:spacing w:line="240" w:lineRule="auto"/>
        <w:jc w:val="right"/>
        <w:rPr>
          <w:rFonts w:ascii="GHEA Grapalat" w:hAnsi="GHEA Grapalat"/>
          <w:i/>
        </w:rPr>
      </w:pPr>
    </w:p>
    <w:p w:rsidR="007435C2" w:rsidRPr="002C7A2A" w:rsidRDefault="007435C2" w:rsidP="007435C2">
      <w:pPr>
        <w:widowControl w:val="0"/>
        <w:ind w:left="-450" w:right="-649" w:firstLine="90"/>
        <w:jc w:val="center"/>
        <w:rPr>
          <w:rFonts w:ascii="GHEA Grapalat" w:hAnsi="GHEA Grapalat"/>
          <w:b/>
        </w:rPr>
      </w:pPr>
      <w:r w:rsidRPr="002C7A2A">
        <w:rPr>
          <w:rFonts w:ascii="GHEA Grapalat" w:hAnsi="GHEA Grapalat"/>
          <w:b/>
        </w:rPr>
        <w:t xml:space="preserve">ДОГОВОР ГОСУДАРСТВЕННОЙ ЗАКУПКИ НА ПРЕДОСТАВЛЕНИЕ </w:t>
      </w:r>
    </w:p>
    <w:tbl>
      <w:tblPr>
        <w:tblStyle w:val="TableGrid"/>
        <w:tblW w:w="10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16"/>
      </w:tblGrid>
      <w:tr w:rsidR="007435C2" w:rsidTr="007435C2">
        <w:trPr>
          <w:trHeight w:val="438"/>
        </w:trPr>
        <w:tc>
          <w:tcPr>
            <w:tcW w:w="10216" w:type="dxa"/>
          </w:tcPr>
          <w:p w:rsidR="007435C2" w:rsidRPr="000A72FE" w:rsidRDefault="002B4E81" w:rsidP="007435C2">
            <w:pPr>
              <w:widowControl w:val="0"/>
              <w:spacing w:after="160"/>
              <w:ind w:firstLine="567"/>
              <w:jc w:val="center"/>
              <w:rPr>
                <w:rFonts w:ascii="GHEA Grapalat" w:hAnsi="GHEA Grapalat"/>
                <w:b/>
              </w:rPr>
            </w:pPr>
            <w:r w:rsidRPr="002B4E81">
              <w:rPr>
                <w:rFonts w:ascii="GHEA Grapalat" w:hAnsi="GHEA Grapalat"/>
                <w:b/>
              </w:rPr>
              <w:t>«</w:t>
            </w:r>
            <w:r w:rsidR="00C66190">
              <w:rPr>
                <w:rFonts w:ascii="GHEA Grapalat" w:hAnsi="GHEA Grapalat"/>
                <w:b/>
              </w:rPr>
              <w:t>УСЛУГ ПО ОБСЛУЖИВАНИЮ ЭЛЕКТРИЧЕСКИХ ОБОРУДЫВАНИЙ  РАСПОЛОЖЕННЫХ В ЗДАНИЯХ</w:t>
            </w:r>
            <w:r w:rsidRPr="002B4E81">
              <w:rPr>
                <w:rFonts w:ascii="GHEA Grapalat" w:hAnsi="GHEA Grapalat"/>
                <w:b/>
                <w:lang w:val="hy-AM"/>
              </w:rPr>
              <w:t>»</w:t>
            </w:r>
            <w:r w:rsidR="007435C2" w:rsidRPr="000A72FE">
              <w:rPr>
                <w:rFonts w:ascii="GHEA Grapalat" w:hAnsi="GHEA Grapalat"/>
                <w:b/>
              </w:rPr>
              <w:t xml:space="preserve">  ДЛЯ НУЖД ГНКО «ЦЕНТР АУКЦИОНА И ОЦЕНКИ ИМУЩЕСТВА»</w:t>
            </w:r>
          </w:p>
          <w:p w:rsidR="007435C2" w:rsidRPr="00CB456A" w:rsidRDefault="007435C2" w:rsidP="007435C2">
            <w:pPr>
              <w:widowControl w:val="0"/>
              <w:ind w:right="-649"/>
              <w:rPr>
                <w:rFonts w:ascii="GHEA Grapalat" w:hAnsi="GHEA Grapalat"/>
                <w:b/>
              </w:rPr>
            </w:pPr>
            <w:r w:rsidRPr="00286AB7">
              <w:rPr>
                <w:rFonts w:ascii="GHEA Grapalat" w:hAnsi="GHEA Grapalat"/>
                <w:b/>
              </w:rPr>
              <w:t xml:space="preserve">                                                 </w:t>
            </w:r>
            <w:r w:rsidRPr="002C7A2A">
              <w:rPr>
                <w:rFonts w:ascii="GHEA Grapalat" w:hAnsi="GHEA Grapalat"/>
                <w:b/>
              </w:rPr>
              <w:t xml:space="preserve"> </w:t>
            </w:r>
            <w:r w:rsidRPr="00936B04">
              <w:rPr>
                <w:rFonts w:ascii="GHEA Grapalat" w:hAnsi="GHEA Grapalat"/>
                <w:b/>
              </w:rPr>
              <w:t xml:space="preserve">№ </w:t>
            </w:r>
            <w:r>
              <w:rPr>
                <w:rFonts w:ascii="GHEA Grapalat" w:hAnsi="GHEA Grapalat"/>
                <w:b/>
              </w:rPr>
              <w:t xml:space="preserve"> </w:t>
            </w:r>
            <w:r w:rsidR="002B4E81" w:rsidRPr="00CB456A">
              <w:rPr>
                <w:rFonts w:ascii="GHEA Grapalat" w:hAnsi="GHEA Grapalat"/>
                <w:b/>
              </w:rPr>
              <w:t>«</w:t>
            </w:r>
            <w:r w:rsidRPr="007435C2">
              <w:rPr>
                <w:rFonts w:ascii="GHEA Grapalat" w:hAnsi="GHEA Grapalat"/>
                <w:b/>
                <w:u w:val="single"/>
              </w:rPr>
              <w:t>GGAK-GHTsDzB-22/</w:t>
            </w:r>
            <w:r w:rsidR="00C66190">
              <w:rPr>
                <w:rFonts w:ascii="GHEA Grapalat" w:hAnsi="GHEA Grapalat"/>
                <w:b/>
                <w:u w:val="single"/>
              </w:rPr>
              <w:t>06/SH</w:t>
            </w:r>
            <w:r w:rsidRPr="007435C2">
              <w:rPr>
                <w:rFonts w:ascii="GHEA Grapalat" w:hAnsi="GHEA Grapalat"/>
                <w:b/>
                <w:u w:val="single"/>
              </w:rPr>
              <w:t xml:space="preserve"> </w:t>
            </w:r>
            <w:r w:rsidRPr="0024415D">
              <w:rPr>
                <w:rFonts w:ascii="GHEA Grapalat" w:hAnsi="GHEA Grapalat"/>
                <w:b/>
                <w:u w:val="single"/>
              </w:rPr>
              <w:t xml:space="preserve">-    </w:t>
            </w:r>
            <w:r w:rsidR="002B4E81" w:rsidRPr="00CB456A">
              <w:rPr>
                <w:rFonts w:ascii="GHEA Grapalat" w:hAnsi="GHEA Grapalat"/>
                <w:b/>
              </w:rPr>
              <w:t>»</w:t>
            </w:r>
          </w:p>
          <w:p w:rsidR="007435C2" w:rsidRDefault="007435C2" w:rsidP="007435C2">
            <w:pPr>
              <w:widowControl w:val="0"/>
              <w:spacing w:after="160" w:line="360" w:lineRule="auto"/>
              <w:ind w:left="567"/>
              <w:rPr>
                <w:rFonts w:ascii="GHEA Grapalat" w:hAnsi="GHEA Grapalat"/>
              </w:rPr>
            </w:pPr>
          </w:p>
          <w:p w:rsidR="007435C2" w:rsidRPr="001037B2" w:rsidRDefault="007435C2" w:rsidP="007435C2">
            <w:pPr>
              <w:widowControl w:val="0"/>
              <w:spacing w:after="160" w:line="360" w:lineRule="auto"/>
              <w:rPr>
                <w:rFonts w:ascii="GHEA Grapalat" w:hAnsi="GHEA Grapalat"/>
                <w:b/>
                <w:u w:val="single"/>
              </w:rPr>
            </w:pPr>
            <w:r w:rsidRPr="00AD29CE">
              <w:rPr>
                <w:rFonts w:ascii="GHEA Grapalat" w:hAnsi="GHEA Grapalat"/>
              </w:rPr>
              <w:t>г</w:t>
            </w:r>
            <w:r w:rsidRPr="001037B2">
              <w:rPr>
                <w:rFonts w:ascii="GHEA Grapalat" w:hAnsi="GHEA Grapalat"/>
              </w:rPr>
              <w:t>.Ереван</w:t>
            </w:r>
          </w:p>
        </w:tc>
      </w:tr>
    </w:tbl>
    <w:p w:rsidR="007435C2" w:rsidRPr="00AD29CE" w:rsidRDefault="007435C2" w:rsidP="007435C2">
      <w:pPr>
        <w:widowControl w:val="0"/>
        <w:jc w:val="both"/>
        <w:rPr>
          <w:rFonts w:ascii="GHEA Grapalat" w:hAnsi="GHEA Grapalat"/>
          <w:i/>
        </w:rPr>
      </w:pPr>
      <w:r w:rsidRPr="006714C0">
        <w:rPr>
          <w:rFonts w:ascii="GHEA Grapalat" w:hAnsi="GHEA Grapalat"/>
        </w:rPr>
        <w:t xml:space="preserve">ГНКО </w:t>
      </w:r>
      <w:r w:rsidRPr="006714C0">
        <w:rPr>
          <w:rFonts w:ascii="GHEA Grapalat" w:hAnsi="GHEA Grapalat"/>
          <w:lang w:val="hy-AM"/>
        </w:rPr>
        <w:t>«</w:t>
      </w:r>
      <w:r>
        <w:rPr>
          <w:rFonts w:ascii="GHEA Grapalat" w:hAnsi="GHEA Grapalat"/>
          <w:lang w:val="hy-AM"/>
        </w:rPr>
        <w:t>Ц</w:t>
      </w:r>
      <w:r w:rsidRPr="006714C0">
        <w:rPr>
          <w:rFonts w:ascii="GHEA Grapalat" w:hAnsi="GHEA Grapalat"/>
          <w:lang w:val="hy-AM"/>
        </w:rPr>
        <w:t>ентр аукциона и оценки имущества»</w:t>
      </w:r>
      <w:r w:rsidRPr="006714C0">
        <w:rPr>
          <w:rFonts w:ascii="GHEA Grapalat" w:hAnsi="GHEA Grapalat"/>
        </w:rPr>
        <w:t xml:space="preserve"> </w:t>
      </w:r>
      <w:r w:rsidRPr="007E4AAD">
        <w:rPr>
          <w:rFonts w:ascii="GHEA Grapalat" w:hAnsi="GHEA Grapalat"/>
        </w:rPr>
        <w:t xml:space="preserve">в лице генерального директора А.Абраамяна, действующего на основании устава компании, </w:t>
      </w:r>
      <w:r w:rsidRPr="00D04EA3">
        <w:rPr>
          <w:rFonts w:ascii="GHEA Grapalat" w:hAnsi="GHEA Grapalat"/>
        </w:rPr>
        <w:t>(далее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7435C2" w:rsidRPr="00D04EA3" w:rsidRDefault="007435C2" w:rsidP="007435C2">
      <w:pPr>
        <w:spacing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7435C2" w:rsidP="007435C2">
      <w:pPr>
        <w:widowControl w:val="0"/>
        <w:tabs>
          <w:tab w:val="left" w:pos="1134"/>
        </w:tabs>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Заказчик поручает, а Исполнитель принимает обяз</w:t>
      </w:r>
      <w:r>
        <w:rPr>
          <w:rFonts w:ascii="GHEA Grapalat" w:hAnsi="GHEA Grapalat"/>
        </w:rPr>
        <w:t xml:space="preserve">ательство по предоставлению </w:t>
      </w:r>
      <w:r w:rsidR="002B4E81" w:rsidRPr="002B4E81">
        <w:rPr>
          <w:rFonts w:ascii="GHEA Grapalat" w:hAnsi="GHEA Grapalat"/>
        </w:rPr>
        <w:t>«</w:t>
      </w:r>
      <w:r w:rsidR="00C66190">
        <w:rPr>
          <w:rFonts w:ascii="GHEA Grapalat" w:hAnsi="GHEA Grapalat"/>
        </w:rPr>
        <w:t>Услуг по обслуживанию электрических оборудываний  расположенных в зданиях</w:t>
      </w:r>
      <w:r w:rsidR="002B4E81" w:rsidRPr="002B4E81">
        <w:rPr>
          <w:rFonts w:ascii="GHEA Grapalat" w:hAnsi="GHEA Grapalat"/>
          <w:lang w:val="hy-AM"/>
        </w:rPr>
        <w:t>»</w:t>
      </w:r>
      <w:r w:rsidR="003B2F27"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Default="003B2F27" w:rsidP="007435C2">
      <w:pPr>
        <w:widowControl w:val="0"/>
        <w:tabs>
          <w:tab w:val="left" w:pos="1134"/>
        </w:tabs>
        <w:ind w:firstLine="567"/>
        <w:jc w:val="both"/>
        <w:rPr>
          <w:rFonts w:ascii="GHEA Grapalat" w:hAnsi="GHEA Grapalat" w:cs="Sylfaen"/>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AD29CE" w:rsidRDefault="003B2F27" w:rsidP="007435C2">
      <w:pPr>
        <w:widowControl w:val="0"/>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7435C2">
      <w:pPr>
        <w:widowControl w:val="0"/>
        <w:tabs>
          <w:tab w:val="left" w:pos="1134"/>
        </w:tabs>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7435C2">
      <w:pPr>
        <w:widowControl w:val="0"/>
        <w:tabs>
          <w:tab w:val="left" w:pos="1276"/>
        </w:tabs>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7435C2">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7435C2">
      <w:pPr>
        <w:widowControl w:val="0"/>
        <w:tabs>
          <w:tab w:val="left" w:pos="1134"/>
        </w:tabs>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7435C2">
      <w:pPr>
        <w:widowControl w:val="0"/>
        <w:tabs>
          <w:tab w:val="left" w:pos="1080"/>
          <w:tab w:val="left" w:pos="1134"/>
        </w:tabs>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7435C2">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7435C2">
      <w:pPr>
        <w:widowControl w:val="0"/>
        <w:tabs>
          <w:tab w:val="left" w:pos="1134"/>
        </w:tabs>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7435C2">
      <w:pPr>
        <w:widowControl w:val="0"/>
        <w:tabs>
          <w:tab w:val="left" w:pos="1134"/>
        </w:tabs>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7435C2">
      <w:pPr>
        <w:widowControl w:val="0"/>
        <w:tabs>
          <w:tab w:val="left" w:pos="1134"/>
        </w:tabs>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7435C2">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7435C2">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7435C2">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7435C2">
      <w:pPr>
        <w:widowControl w:val="0"/>
        <w:tabs>
          <w:tab w:val="left" w:pos="1276"/>
        </w:tabs>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7435C2">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7435C2">
      <w:pPr>
        <w:widowControl w:val="0"/>
        <w:tabs>
          <w:tab w:val="left" w:pos="1276"/>
        </w:tabs>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7435C2">
      <w:pPr>
        <w:widowControl w:val="0"/>
        <w:tabs>
          <w:tab w:val="left" w:pos="1276"/>
        </w:tabs>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7435C2">
      <w:pPr>
        <w:widowControl w:val="0"/>
        <w:tabs>
          <w:tab w:val="left" w:pos="1276"/>
        </w:tabs>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C054A7" w:rsidRDefault="00BF30C1" w:rsidP="007435C2">
      <w:pPr>
        <w:widowControl w:val="0"/>
        <w:jc w:val="center"/>
        <w:rPr>
          <w:rFonts w:ascii="GHEA Grapalat" w:hAnsi="GHEA Grapalat"/>
          <w:b/>
        </w:rPr>
      </w:pPr>
    </w:p>
    <w:p w:rsidR="003B2F27" w:rsidRPr="00AD29CE" w:rsidRDefault="003B2F27" w:rsidP="007435C2">
      <w:pPr>
        <w:widowControl w:val="0"/>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7435C2">
      <w:pPr>
        <w:widowControl w:val="0"/>
        <w:tabs>
          <w:tab w:val="left" w:pos="1134"/>
        </w:tabs>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7435C2">
      <w:pPr>
        <w:widowControl w:val="0"/>
        <w:tabs>
          <w:tab w:val="left" w:pos="1134"/>
        </w:tabs>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7435C2" w:rsidRPr="007435C2">
        <w:rPr>
          <w:rFonts w:ascii="GHEA Grapalat" w:hAnsi="GHEA Grapalat"/>
        </w:rPr>
        <w:t>2</w:t>
      </w:r>
      <w:r>
        <w:rPr>
          <w:rFonts w:ascii="GHEA Grapalat" w:hAnsi="GHEA Grapalat"/>
        </w:rPr>
        <w:t xml:space="preserve"> экземпляр акта сдачи-приемки (Приложение № 3). </w:t>
      </w:r>
    </w:p>
    <w:p w:rsidR="00184C37" w:rsidRDefault="00184C37" w:rsidP="007435C2">
      <w:pPr>
        <w:widowControl w:val="0"/>
        <w:tabs>
          <w:tab w:val="left" w:pos="1134"/>
        </w:tabs>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7435C2">
      <w:pPr>
        <w:widowControl w:val="0"/>
        <w:tabs>
          <w:tab w:val="left" w:pos="1134"/>
        </w:tabs>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7435C2">
      <w:pPr>
        <w:widowControl w:val="0"/>
        <w:tabs>
          <w:tab w:val="left" w:pos="1134"/>
        </w:tabs>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7435C2">
      <w:pPr>
        <w:widowControl w:val="0"/>
        <w:tabs>
          <w:tab w:val="left" w:pos="1134"/>
        </w:tabs>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7435C2" w:rsidRPr="007435C2">
        <w:rPr>
          <w:rFonts w:ascii="GHEA Grapalat" w:hAnsi="GHEA Grapalat"/>
        </w:rPr>
        <w:t>7</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7435C2">
      <w:pPr>
        <w:widowControl w:val="0"/>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7435C2">
      <w:pPr>
        <w:widowControl w:val="0"/>
        <w:jc w:val="center"/>
        <w:rPr>
          <w:rFonts w:ascii="GHEA Grapalat" w:hAnsi="GHEA Grapalat"/>
          <w:b/>
        </w:rPr>
      </w:pPr>
    </w:p>
    <w:p w:rsidR="003B2F27" w:rsidRPr="00AD29CE" w:rsidRDefault="003B2F27" w:rsidP="007435C2">
      <w:pPr>
        <w:widowControl w:val="0"/>
        <w:jc w:val="center"/>
        <w:rPr>
          <w:rFonts w:ascii="GHEA Grapalat" w:hAnsi="GHEA Grapalat" w:cs="Sylfaen"/>
          <w:b/>
        </w:rPr>
      </w:pPr>
      <w:r w:rsidRPr="00AD29CE">
        <w:rPr>
          <w:rFonts w:ascii="GHEA Grapalat" w:hAnsi="GHEA Grapalat"/>
          <w:b/>
        </w:rPr>
        <w:t>4. ЦЕНА ДОГОВОРА</w:t>
      </w:r>
    </w:p>
    <w:p w:rsidR="003B2F27" w:rsidRPr="00D04EA3" w:rsidRDefault="003B2F27" w:rsidP="007435C2">
      <w:pPr>
        <w:widowControl w:val="0"/>
        <w:tabs>
          <w:tab w:val="left" w:pos="1134"/>
        </w:tabs>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 xml:space="preserve">у договору </w:t>
      </w:r>
      <w:r>
        <w:rPr>
          <w:rFonts w:ascii="GHEA Grapalat" w:hAnsi="GHEA Grapalat"/>
        </w:rPr>
        <w:lastRenderedPageBreak/>
        <w:t>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10"/>
        <w:t>17</w:t>
      </w:r>
      <w:r>
        <w:rPr>
          <w:rFonts w:ascii="GHEA Grapalat" w:hAnsi="GHEA Grapalat"/>
        </w:rPr>
        <w:t>.</w:t>
      </w:r>
    </w:p>
    <w:p w:rsidR="003B2F27" w:rsidRPr="00AD29CE" w:rsidRDefault="003B2F27" w:rsidP="007435C2">
      <w:pPr>
        <w:widowControl w:val="0"/>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7435C2">
      <w:pPr>
        <w:widowControl w:val="0"/>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7435C2">
      <w:pPr>
        <w:widowControl w:val="0"/>
        <w:tabs>
          <w:tab w:val="left" w:pos="1134"/>
        </w:tabs>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3B2F27" w:rsidRPr="00F146DC" w:rsidRDefault="003B2F27" w:rsidP="007435C2">
      <w:pPr>
        <w:pStyle w:val="norm"/>
        <w:widowControl w:val="0"/>
        <w:spacing w:line="240" w:lineRule="auto"/>
        <w:ind w:firstLine="567"/>
        <w:rPr>
          <w:rFonts w:ascii="GHEA Grapalat" w:hAnsi="GHEA Grapalat"/>
          <w:sz w:val="24"/>
          <w:szCs w:val="24"/>
        </w:rPr>
      </w:pPr>
      <w:r>
        <w:rPr>
          <w:rFonts w:ascii="GHEA Grapalat" w:hAnsi="GHEA Grapalat"/>
          <w:sz w:val="24"/>
          <w:szCs w:val="24"/>
        </w:rPr>
        <w:t>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Pr>
          <w:rFonts w:ascii="GHEA Grapalat" w:hAnsi="GHEA Grapalat"/>
          <w:sz w:val="24"/>
          <w:szCs w:val="24"/>
        </w:rPr>
        <w:t xml:space="preserve"> ВС</w:t>
      </w:r>
      <w:r w:rsidRPr="00104AE5">
        <w:rPr>
          <w:rFonts w:ascii="GHEA Grapalat" w:hAnsi="GHEA Grapalat"/>
          <w:sz w:val="24"/>
          <w:szCs w:val="24"/>
        </w:rPr>
        <w:t>=</w:t>
      </w:r>
      <w:r w:rsidRPr="00F146DC">
        <w:rPr>
          <w:rFonts w:ascii="GHEA Grapalat" w:hAnsi="GHEA Grapalat"/>
          <w:sz w:val="24"/>
          <w:szCs w:val="24"/>
        </w:rPr>
        <w:t xml:space="preserve"> </w:t>
      </w:r>
      <w:r w:rsidRPr="00D87896">
        <w:rPr>
          <w:rFonts w:ascii="GHEA Grapalat" w:hAnsi="GHEA Grapalat"/>
          <w:sz w:val="24"/>
          <w:szCs w:val="24"/>
        </w:rPr>
        <w:t>ЦУ/СЦx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
    <w:p w:rsidR="003B2F27" w:rsidRPr="00F77167" w:rsidRDefault="003B2F27" w:rsidP="007435C2">
      <w:pPr>
        <w:pStyle w:val="norm"/>
        <w:widowControl w:val="0"/>
        <w:spacing w:line="24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rsidR="003B2F27" w:rsidRPr="00F77167" w:rsidRDefault="003B2F27" w:rsidP="007435C2">
      <w:pPr>
        <w:pStyle w:val="norm"/>
        <w:widowControl w:val="0"/>
        <w:spacing w:line="24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rsidR="003B2F27" w:rsidRPr="00F77167" w:rsidRDefault="003B2F27" w:rsidP="007435C2">
      <w:pPr>
        <w:pStyle w:val="norm"/>
        <w:widowControl w:val="0"/>
        <w:spacing w:line="24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rsidR="003B2F27" w:rsidRPr="00F77167" w:rsidRDefault="003B2F27" w:rsidP="007435C2">
      <w:pPr>
        <w:pStyle w:val="norm"/>
        <w:widowControl w:val="0"/>
        <w:spacing w:line="24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rsidR="00D932B2" w:rsidRDefault="003B2F27" w:rsidP="007435C2">
      <w:pPr>
        <w:widowControl w:val="0"/>
        <w:ind w:firstLine="720"/>
        <w:jc w:val="both"/>
        <w:rPr>
          <w:rFonts w:ascii="GHEA Grapalat" w:hAnsi="GHEA Grapalat"/>
          <w:b/>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5C3713">
        <w:rPr>
          <w:rStyle w:val="FootnoteReference"/>
          <w:rFonts w:ascii="GHEA Grapalat" w:hAnsi="GHEA Grapalat" w:cs="Sylfaen"/>
        </w:rPr>
        <w:footnoteReference w:customMarkFollows="1" w:id="11"/>
        <w:t>19</w:t>
      </w:r>
    </w:p>
    <w:p w:rsidR="003B2F27" w:rsidRPr="00AD29CE" w:rsidRDefault="003B2F27" w:rsidP="007435C2">
      <w:pPr>
        <w:widowControl w:val="0"/>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7435C2">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7435C2">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FootnoteReference"/>
          <w:rFonts w:ascii="GHEA Grapalat" w:hAnsi="GHEA Grapalat"/>
        </w:rPr>
        <w:footnoteReference w:customMarkFollows="1" w:id="12"/>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7435C2">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7435C2">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7435C2">
      <w:pPr>
        <w:widowControl w:val="0"/>
        <w:tabs>
          <w:tab w:val="left" w:pos="1134"/>
        </w:tabs>
        <w:ind w:firstLine="567"/>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7435C2">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7435C2">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7435C2">
      <w:pPr>
        <w:widowControl w:val="0"/>
        <w:ind w:firstLine="720"/>
        <w:jc w:val="center"/>
        <w:rPr>
          <w:rFonts w:ascii="GHEA Grapalat" w:hAnsi="GHEA Grapalat" w:cs="Sylfaen"/>
        </w:rPr>
      </w:pPr>
    </w:p>
    <w:p w:rsidR="003B2F27" w:rsidRPr="00AD29CE" w:rsidRDefault="003B2F27" w:rsidP="007435C2">
      <w:pPr>
        <w:widowControl w:val="0"/>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7435C2">
      <w:pPr>
        <w:widowControl w:val="0"/>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7435C2">
      <w:pPr>
        <w:jc w:val="center"/>
        <w:rPr>
          <w:rFonts w:ascii="GHEA Grapalat" w:hAnsi="GHEA Grapalat"/>
          <w:b/>
        </w:rPr>
      </w:pPr>
    </w:p>
    <w:p w:rsidR="003B2F27" w:rsidRPr="00E661BE" w:rsidRDefault="003B2F27" w:rsidP="007435C2">
      <w:pPr>
        <w:jc w:val="center"/>
        <w:rPr>
          <w:rFonts w:ascii="GHEA Grapalat" w:hAnsi="GHEA Grapalat"/>
          <w:b/>
        </w:rPr>
      </w:pPr>
      <w:r w:rsidRPr="00AD29CE">
        <w:rPr>
          <w:rFonts w:ascii="GHEA Grapalat" w:hAnsi="GHEA Grapalat"/>
          <w:b/>
        </w:rPr>
        <w:t>7. ИНЫЕ УСЛОВИЯ</w:t>
      </w:r>
    </w:p>
    <w:p w:rsidR="0043443E" w:rsidRPr="00E661BE" w:rsidRDefault="0043443E" w:rsidP="007435C2">
      <w:pPr>
        <w:jc w:val="center"/>
        <w:rPr>
          <w:rFonts w:ascii="GHEA Grapalat" w:hAnsi="GHEA Grapalat" w:cs="Sylfaen"/>
          <w:b/>
        </w:rPr>
      </w:pPr>
    </w:p>
    <w:p w:rsidR="003B2F27" w:rsidRPr="00AD29CE" w:rsidRDefault="003B2F27" w:rsidP="007435C2">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7435C2">
      <w:pPr>
        <w:widowControl w:val="0"/>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FootnoteReference"/>
          <w:rFonts w:ascii="GHEA Grapalat" w:hAnsi="GHEA Grapalat" w:cs="Sylfaen"/>
        </w:rPr>
        <w:footnoteReference w:customMarkFollows="1" w:id="13"/>
        <w:t>21</w:t>
      </w:r>
    </w:p>
    <w:p w:rsidR="003B2F27" w:rsidRPr="00AD29CE" w:rsidRDefault="003B2F27" w:rsidP="007435C2">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7435C2">
      <w:pPr>
        <w:widowControl w:val="0"/>
        <w:tabs>
          <w:tab w:val="left" w:pos="1134"/>
        </w:tabs>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w:t>
      </w:r>
      <w:r w:rsidRPr="00844C3A">
        <w:rPr>
          <w:rFonts w:ascii="GHEA Grapalat" w:hAnsi="GHEA Grapalat"/>
          <w:spacing w:val="-4"/>
        </w:rPr>
        <w:lastRenderedPageBreak/>
        <w:t>возместить понесенные по его вине убытки Заказчика в том объеме, по части которого был расторгнут договор.</w:t>
      </w:r>
    </w:p>
    <w:p w:rsidR="003B2F27" w:rsidRPr="00AD29CE" w:rsidRDefault="003B2F27" w:rsidP="007435C2">
      <w:pPr>
        <w:widowControl w:val="0"/>
        <w:tabs>
          <w:tab w:val="left" w:pos="1134"/>
        </w:tabs>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7435C2">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7435C2">
      <w:pPr>
        <w:widowControl w:val="0"/>
        <w:tabs>
          <w:tab w:val="left" w:pos="1134"/>
        </w:tabs>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7435C2">
      <w:pPr>
        <w:widowControl w:val="0"/>
        <w:tabs>
          <w:tab w:val="left" w:pos="1134"/>
        </w:tabs>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7435C2">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7435C2">
      <w:pPr>
        <w:widowControl w:val="0"/>
        <w:tabs>
          <w:tab w:val="left" w:pos="1134"/>
        </w:tabs>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7435C2">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14"/>
        <w:t>22</w:t>
      </w:r>
      <w:r w:rsidRPr="00AD29CE">
        <w:rPr>
          <w:rFonts w:ascii="GHEA Grapalat" w:hAnsi="GHEA Grapalat"/>
        </w:rPr>
        <w:t>.</w:t>
      </w:r>
    </w:p>
    <w:p w:rsidR="003B2F27" w:rsidRPr="00AD29CE" w:rsidRDefault="003B2F27" w:rsidP="007435C2">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15"/>
        <w:t>23</w:t>
      </w:r>
      <w:r w:rsidRPr="00AD29CE">
        <w:rPr>
          <w:rFonts w:ascii="GHEA Grapalat" w:hAnsi="GHEA Grapalat"/>
        </w:rPr>
        <w:t>.</w:t>
      </w:r>
    </w:p>
    <w:p w:rsidR="003B2F27" w:rsidRPr="00AD29CE" w:rsidRDefault="003B2F27" w:rsidP="007435C2">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7435C2">
      <w:pPr>
        <w:widowControl w:val="0"/>
        <w:tabs>
          <w:tab w:val="left" w:pos="720"/>
          <w:tab w:val="left" w:pos="1134"/>
        </w:tabs>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7435C2">
      <w:pPr>
        <w:widowControl w:val="0"/>
        <w:ind w:firstLine="567"/>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7435C2">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w:t>
      </w:r>
      <w:r w:rsidRPr="00AD29CE">
        <w:rPr>
          <w:rFonts w:ascii="GHEA Grapalat" w:hAnsi="GHEA Grapalat"/>
        </w:rPr>
        <w:lastRenderedPageBreak/>
        <w:t xml:space="preserve">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7435C2">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7435C2">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7435C2">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7435C2">
      <w:pPr>
        <w:widowControl w:val="0"/>
        <w:tabs>
          <w:tab w:val="left" w:pos="1276"/>
        </w:tabs>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Default="003B2F27" w:rsidP="007435C2">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предусматриваются. При этом Ис</w:t>
      </w:r>
      <w:r w:rsidR="007435C2">
        <w:rPr>
          <w:rFonts w:ascii="GHEA Grapalat" w:hAnsi="GHEA Grapalat"/>
        </w:rPr>
        <w:t xml:space="preserve">полнитель заключает соглашение и </w:t>
      </w:r>
      <w:r w:rsidRPr="00842146">
        <w:rPr>
          <w:rFonts w:ascii="GHEA Grapalat" w:hAnsi="GHEA Grapalat"/>
        </w:rPr>
        <w:t>представляет Заказчику нов</w:t>
      </w:r>
      <w:r w:rsidR="00A15315" w:rsidRPr="00842146">
        <w:rPr>
          <w:rFonts w:ascii="GHEA Grapalat" w:hAnsi="GHEA Grapalat"/>
        </w:rPr>
        <w:t>ые</w:t>
      </w:r>
      <w:r w:rsidRPr="00842146">
        <w:rPr>
          <w:rFonts w:ascii="GHEA Grapalat" w:hAnsi="GHEA Grapalat"/>
        </w:rPr>
        <w:t xml:space="preserve"> обеспечени</w:t>
      </w:r>
      <w:r w:rsidR="00A15315" w:rsidRPr="00842146">
        <w:rPr>
          <w:rFonts w:ascii="GHEA Grapalat" w:hAnsi="GHEA Grapalat"/>
        </w:rPr>
        <w:t>я</w:t>
      </w:r>
      <w:r w:rsidRPr="00842146">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rsidR="007435C2" w:rsidRPr="00AD29CE" w:rsidRDefault="007435C2" w:rsidP="007435C2">
      <w:pPr>
        <w:widowControl w:val="0"/>
        <w:tabs>
          <w:tab w:val="left" w:pos="1276"/>
        </w:tabs>
        <w:ind w:firstLine="567"/>
        <w:jc w:val="both"/>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FA0EA3" w:rsidRDefault="00FA0EA3" w:rsidP="007435C2">
      <w:pPr>
        <w:widowControl w:val="0"/>
        <w:jc w:val="right"/>
        <w:rPr>
          <w:rFonts w:ascii="GHEA Grapalat" w:hAnsi="GHEA Grapalat"/>
          <w:i/>
        </w:rPr>
        <w:sectPr w:rsidR="00FA0EA3" w:rsidSect="00AF59D0">
          <w:footerReference w:type="default" r:id="rId11"/>
          <w:footnotePr>
            <w:pos w:val="beneathText"/>
          </w:footnotePr>
          <w:pgSz w:w="11907" w:h="16840" w:code="9"/>
          <w:pgMar w:top="720" w:right="567" w:bottom="1560" w:left="540" w:header="561" w:footer="561" w:gutter="0"/>
          <w:cols w:space="720"/>
          <w:titlePg/>
          <w:docGrid w:linePitch="326"/>
        </w:sectPr>
      </w:pPr>
    </w:p>
    <w:p w:rsidR="003B2F27" w:rsidRPr="00AD29CE" w:rsidRDefault="003B2F27" w:rsidP="007435C2">
      <w:pPr>
        <w:widowControl w:val="0"/>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7435C2">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7435C2" w:rsidRDefault="007435C2" w:rsidP="007435C2">
      <w:pPr>
        <w:widowControl w:val="0"/>
        <w:jc w:val="center"/>
        <w:rPr>
          <w:rFonts w:ascii="GHEA Grapalat" w:hAnsi="GHEA Grapalat"/>
        </w:rPr>
      </w:pPr>
    </w:p>
    <w:p w:rsidR="007435C2" w:rsidRPr="00E40AC8" w:rsidRDefault="007435C2" w:rsidP="007435C2">
      <w:pPr>
        <w:widowControl w:val="0"/>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6"/>
        <w:t>*</w:t>
      </w:r>
    </w:p>
    <w:p w:rsidR="007435C2" w:rsidRPr="00AD29CE" w:rsidRDefault="007435C2" w:rsidP="007435C2">
      <w:pPr>
        <w:widowControl w:val="0"/>
        <w:jc w:val="right"/>
        <w:rPr>
          <w:rFonts w:ascii="GHEA Grapalat" w:hAnsi="GHEA Grapalat"/>
        </w:rPr>
      </w:pPr>
      <w:r w:rsidRPr="00AD29CE">
        <w:rPr>
          <w:rFonts w:ascii="GHEA Grapalat" w:hAnsi="GHEA Grapalat"/>
        </w:rPr>
        <w:t>драмов РА</w:t>
      </w:r>
    </w:p>
    <w:tbl>
      <w:tblPr>
        <w:tblW w:w="14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778"/>
        <w:gridCol w:w="4897"/>
        <w:gridCol w:w="982"/>
        <w:gridCol w:w="1127"/>
        <w:gridCol w:w="701"/>
        <w:gridCol w:w="1548"/>
        <w:gridCol w:w="1439"/>
      </w:tblGrid>
      <w:tr w:rsidR="007435C2" w:rsidRPr="00E40AC8" w:rsidTr="00FA0EA3">
        <w:trPr>
          <w:trHeight w:val="170"/>
          <w:jc w:val="center"/>
        </w:trPr>
        <w:tc>
          <w:tcPr>
            <w:tcW w:w="14019" w:type="dxa"/>
            <w:gridSpan w:val="8"/>
          </w:tcPr>
          <w:p w:rsidR="007435C2" w:rsidRPr="00E40AC8" w:rsidRDefault="007435C2" w:rsidP="007435C2">
            <w:pPr>
              <w:widowControl w:val="0"/>
              <w:jc w:val="center"/>
              <w:rPr>
                <w:rFonts w:ascii="GHEA Grapalat" w:hAnsi="GHEA Grapalat"/>
                <w:sz w:val="20"/>
              </w:rPr>
            </w:pPr>
            <w:r w:rsidRPr="00E40AC8">
              <w:rPr>
                <w:rFonts w:ascii="GHEA Grapalat" w:hAnsi="GHEA Grapalat"/>
                <w:sz w:val="20"/>
              </w:rPr>
              <w:t>Услуги</w:t>
            </w:r>
          </w:p>
        </w:tc>
      </w:tr>
      <w:tr w:rsidR="0083041F" w:rsidRPr="00E40AC8" w:rsidTr="00FA0EA3">
        <w:trPr>
          <w:trHeight w:val="212"/>
          <w:jc w:val="center"/>
        </w:trPr>
        <w:tc>
          <w:tcPr>
            <w:tcW w:w="1547" w:type="dxa"/>
            <w:vMerge w:val="restart"/>
            <w:vAlign w:val="center"/>
          </w:tcPr>
          <w:p w:rsidR="007435C2" w:rsidRPr="0083041F" w:rsidRDefault="007435C2" w:rsidP="007435C2">
            <w:pPr>
              <w:widowControl w:val="0"/>
              <w:jc w:val="center"/>
              <w:rPr>
                <w:rFonts w:ascii="GHEA Grapalat" w:hAnsi="GHEA Grapalat"/>
                <w:sz w:val="16"/>
                <w:szCs w:val="16"/>
              </w:rPr>
            </w:pPr>
            <w:r w:rsidRPr="0083041F">
              <w:rPr>
                <w:rFonts w:ascii="GHEA Grapalat" w:hAnsi="GHEA Grapalat"/>
                <w:sz w:val="16"/>
                <w:szCs w:val="16"/>
              </w:rPr>
              <w:t>номер предусмотренного приглашением лота</w:t>
            </w:r>
          </w:p>
        </w:tc>
        <w:tc>
          <w:tcPr>
            <w:tcW w:w="1778" w:type="dxa"/>
            <w:vMerge w:val="restart"/>
            <w:vAlign w:val="center"/>
          </w:tcPr>
          <w:p w:rsidR="007435C2" w:rsidRPr="0083041F" w:rsidRDefault="007435C2" w:rsidP="007435C2">
            <w:pPr>
              <w:widowControl w:val="0"/>
              <w:jc w:val="center"/>
              <w:rPr>
                <w:rFonts w:ascii="GHEA Grapalat" w:hAnsi="GHEA Grapalat"/>
                <w:sz w:val="16"/>
                <w:szCs w:val="16"/>
              </w:rPr>
            </w:pPr>
            <w:r w:rsidRPr="0083041F">
              <w:rPr>
                <w:rFonts w:ascii="GHEA Grapalat" w:hAnsi="GHEA Grapalat"/>
                <w:sz w:val="16"/>
                <w:szCs w:val="16"/>
              </w:rPr>
              <w:t>промежуточный код, предусмотренный планом закупок по классификации ЕЗК (CPV)</w:t>
            </w:r>
          </w:p>
        </w:tc>
        <w:tc>
          <w:tcPr>
            <w:tcW w:w="4897" w:type="dxa"/>
            <w:vMerge w:val="restart"/>
            <w:vAlign w:val="center"/>
          </w:tcPr>
          <w:p w:rsidR="007435C2" w:rsidRPr="0083041F" w:rsidRDefault="007435C2" w:rsidP="007435C2">
            <w:pPr>
              <w:widowControl w:val="0"/>
              <w:jc w:val="center"/>
              <w:rPr>
                <w:rFonts w:ascii="GHEA Grapalat" w:hAnsi="GHEA Grapalat"/>
                <w:sz w:val="16"/>
                <w:szCs w:val="16"/>
                <w:lang w:val="en-US"/>
              </w:rPr>
            </w:pPr>
            <w:r w:rsidRPr="0083041F">
              <w:rPr>
                <w:rFonts w:ascii="GHEA Grapalat" w:hAnsi="GHEA Grapalat"/>
                <w:sz w:val="16"/>
                <w:szCs w:val="16"/>
              </w:rPr>
              <w:t>техническая характеристика</w:t>
            </w:r>
            <w:r w:rsidRPr="0083041F">
              <w:rPr>
                <w:rFonts w:ascii="GHEA Grapalat" w:hAnsi="GHEA Grapalat"/>
                <w:sz w:val="16"/>
                <w:szCs w:val="16"/>
                <w:lang w:val="en-US"/>
              </w:rPr>
              <w:t>***</w:t>
            </w:r>
          </w:p>
        </w:tc>
        <w:tc>
          <w:tcPr>
            <w:tcW w:w="982" w:type="dxa"/>
            <w:vMerge w:val="restart"/>
            <w:vAlign w:val="center"/>
          </w:tcPr>
          <w:p w:rsidR="007435C2" w:rsidRPr="0083041F" w:rsidRDefault="007435C2" w:rsidP="007435C2">
            <w:pPr>
              <w:widowControl w:val="0"/>
              <w:jc w:val="center"/>
              <w:rPr>
                <w:rFonts w:ascii="GHEA Grapalat" w:hAnsi="GHEA Grapalat"/>
                <w:sz w:val="16"/>
                <w:szCs w:val="16"/>
              </w:rPr>
            </w:pPr>
            <w:r w:rsidRPr="0083041F">
              <w:rPr>
                <w:rFonts w:ascii="GHEA Grapalat" w:hAnsi="GHEA Grapalat"/>
                <w:sz w:val="16"/>
                <w:szCs w:val="16"/>
              </w:rPr>
              <w:t>единица измерения</w:t>
            </w:r>
          </w:p>
        </w:tc>
        <w:tc>
          <w:tcPr>
            <w:tcW w:w="1127" w:type="dxa"/>
            <w:vMerge w:val="restart"/>
            <w:vAlign w:val="center"/>
          </w:tcPr>
          <w:p w:rsidR="007435C2" w:rsidRPr="0083041F" w:rsidRDefault="007435C2" w:rsidP="007435C2">
            <w:pPr>
              <w:widowControl w:val="0"/>
              <w:jc w:val="center"/>
              <w:rPr>
                <w:rFonts w:ascii="GHEA Grapalat" w:hAnsi="GHEA Grapalat"/>
                <w:sz w:val="16"/>
                <w:szCs w:val="16"/>
              </w:rPr>
            </w:pPr>
            <w:r w:rsidRPr="0083041F">
              <w:rPr>
                <w:rFonts w:ascii="GHEA Grapalat" w:hAnsi="GHEA Grapalat"/>
                <w:sz w:val="16"/>
                <w:szCs w:val="16"/>
              </w:rPr>
              <w:t>общая цена/драмов РА</w:t>
            </w:r>
          </w:p>
        </w:tc>
        <w:tc>
          <w:tcPr>
            <w:tcW w:w="701" w:type="dxa"/>
            <w:vMerge w:val="restart"/>
            <w:vAlign w:val="center"/>
          </w:tcPr>
          <w:p w:rsidR="007435C2" w:rsidRPr="0083041F" w:rsidRDefault="007435C2" w:rsidP="007435C2">
            <w:pPr>
              <w:widowControl w:val="0"/>
              <w:jc w:val="center"/>
              <w:rPr>
                <w:rFonts w:ascii="GHEA Grapalat" w:hAnsi="GHEA Grapalat"/>
                <w:sz w:val="16"/>
                <w:szCs w:val="16"/>
              </w:rPr>
            </w:pPr>
            <w:r w:rsidRPr="0083041F">
              <w:rPr>
                <w:rFonts w:ascii="GHEA Grapalat" w:hAnsi="GHEA Grapalat"/>
                <w:sz w:val="16"/>
                <w:szCs w:val="16"/>
              </w:rPr>
              <w:t>общий объем</w:t>
            </w:r>
          </w:p>
        </w:tc>
        <w:tc>
          <w:tcPr>
            <w:tcW w:w="2987" w:type="dxa"/>
            <w:gridSpan w:val="2"/>
            <w:vAlign w:val="center"/>
          </w:tcPr>
          <w:p w:rsidR="007435C2" w:rsidRPr="0083041F" w:rsidRDefault="007435C2" w:rsidP="007435C2">
            <w:pPr>
              <w:widowControl w:val="0"/>
              <w:jc w:val="center"/>
              <w:rPr>
                <w:rFonts w:ascii="GHEA Grapalat" w:hAnsi="GHEA Grapalat"/>
                <w:sz w:val="16"/>
                <w:szCs w:val="16"/>
              </w:rPr>
            </w:pPr>
            <w:r w:rsidRPr="0083041F">
              <w:rPr>
                <w:rFonts w:ascii="GHEA Grapalat" w:hAnsi="GHEA Grapalat"/>
                <w:sz w:val="16"/>
                <w:szCs w:val="16"/>
              </w:rPr>
              <w:t>предоставления</w:t>
            </w:r>
          </w:p>
        </w:tc>
      </w:tr>
      <w:tr w:rsidR="0083041F" w:rsidRPr="00E40AC8" w:rsidTr="00FA0EA3">
        <w:trPr>
          <w:trHeight w:val="431"/>
          <w:jc w:val="center"/>
        </w:trPr>
        <w:tc>
          <w:tcPr>
            <w:tcW w:w="1547" w:type="dxa"/>
            <w:vMerge/>
            <w:vAlign w:val="center"/>
          </w:tcPr>
          <w:p w:rsidR="007435C2" w:rsidRPr="0083041F" w:rsidRDefault="007435C2" w:rsidP="007435C2">
            <w:pPr>
              <w:widowControl w:val="0"/>
              <w:jc w:val="center"/>
              <w:rPr>
                <w:rFonts w:ascii="GHEA Grapalat" w:hAnsi="GHEA Grapalat"/>
                <w:sz w:val="16"/>
                <w:szCs w:val="16"/>
              </w:rPr>
            </w:pPr>
          </w:p>
        </w:tc>
        <w:tc>
          <w:tcPr>
            <w:tcW w:w="1778" w:type="dxa"/>
            <w:vMerge/>
            <w:vAlign w:val="center"/>
          </w:tcPr>
          <w:p w:rsidR="007435C2" w:rsidRPr="0083041F" w:rsidRDefault="007435C2" w:rsidP="007435C2">
            <w:pPr>
              <w:widowControl w:val="0"/>
              <w:jc w:val="center"/>
              <w:rPr>
                <w:rFonts w:ascii="GHEA Grapalat" w:hAnsi="GHEA Grapalat"/>
                <w:sz w:val="16"/>
                <w:szCs w:val="16"/>
              </w:rPr>
            </w:pPr>
          </w:p>
        </w:tc>
        <w:tc>
          <w:tcPr>
            <w:tcW w:w="4897" w:type="dxa"/>
            <w:vMerge/>
            <w:vAlign w:val="center"/>
          </w:tcPr>
          <w:p w:rsidR="007435C2" w:rsidRPr="0083041F" w:rsidRDefault="007435C2" w:rsidP="007435C2">
            <w:pPr>
              <w:widowControl w:val="0"/>
              <w:jc w:val="center"/>
              <w:rPr>
                <w:rFonts w:ascii="GHEA Grapalat" w:hAnsi="GHEA Grapalat"/>
                <w:sz w:val="16"/>
                <w:szCs w:val="16"/>
              </w:rPr>
            </w:pPr>
          </w:p>
        </w:tc>
        <w:tc>
          <w:tcPr>
            <w:tcW w:w="982" w:type="dxa"/>
            <w:vMerge/>
            <w:vAlign w:val="center"/>
          </w:tcPr>
          <w:p w:rsidR="007435C2" w:rsidRPr="0083041F" w:rsidRDefault="007435C2" w:rsidP="007435C2">
            <w:pPr>
              <w:widowControl w:val="0"/>
              <w:jc w:val="center"/>
              <w:rPr>
                <w:rFonts w:ascii="GHEA Grapalat" w:hAnsi="GHEA Grapalat"/>
                <w:sz w:val="16"/>
                <w:szCs w:val="16"/>
              </w:rPr>
            </w:pPr>
          </w:p>
        </w:tc>
        <w:tc>
          <w:tcPr>
            <w:tcW w:w="1127" w:type="dxa"/>
            <w:vMerge/>
            <w:vAlign w:val="center"/>
          </w:tcPr>
          <w:p w:rsidR="007435C2" w:rsidRPr="0083041F" w:rsidRDefault="007435C2" w:rsidP="007435C2">
            <w:pPr>
              <w:widowControl w:val="0"/>
              <w:jc w:val="center"/>
              <w:rPr>
                <w:rFonts w:ascii="GHEA Grapalat" w:hAnsi="GHEA Grapalat"/>
                <w:sz w:val="16"/>
                <w:szCs w:val="16"/>
              </w:rPr>
            </w:pPr>
          </w:p>
        </w:tc>
        <w:tc>
          <w:tcPr>
            <w:tcW w:w="701" w:type="dxa"/>
            <w:vMerge/>
            <w:vAlign w:val="center"/>
          </w:tcPr>
          <w:p w:rsidR="007435C2" w:rsidRPr="0083041F" w:rsidRDefault="007435C2" w:rsidP="007435C2">
            <w:pPr>
              <w:widowControl w:val="0"/>
              <w:jc w:val="center"/>
              <w:rPr>
                <w:rFonts w:ascii="GHEA Grapalat" w:hAnsi="GHEA Grapalat"/>
                <w:sz w:val="16"/>
                <w:szCs w:val="16"/>
              </w:rPr>
            </w:pPr>
          </w:p>
        </w:tc>
        <w:tc>
          <w:tcPr>
            <w:tcW w:w="1548" w:type="dxa"/>
            <w:vAlign w:val="center"/>
          </w:tcPr>
          <w:p w:rsidR="007435C2" w:rsidRPr="0083041F" w:rsidRDefault="007435C2" w:rsidP="007435C2">
            <w:pPr>
              <w:widowControl w:val="0"/>
              <w:jc w:val="center"/>
              <w:rPr>
                <w:rFonts w:ascii="GHEA Grapalat" w:hAnsi="GHEA Grapalat"/>
                <w:sz w:val="16"/>
                <w:szCs w:val="16"/>
              </w:rPr>
            </w:pPr>
            <w:r w:rsidRPr="0083041F">
              <w:rPr>
                <w:rFonts w:ascii="GHEA Grapalat" w:hAnsi="GHEA Grapalat"/>
                <w:sz w:val="16"/>
                <w:szCs w:val="16"/>
              </w:rPr>
              <w:t>адрес</w:t>
            </w:r>
          </w:p>
        </w:tc>
        <w:tc>
          <w:tcPr>
            <w:tcW w:w="1439" w:type="dxa"/>
            <w:vAlign w:val="center"/>
          </w:tcPr>
          <w:p w:rsidR="007435C2" w:rsidRPr="0083041F" w:rsidRDefault="007435C2" w:rsidP="00107472">
            <w:pPr>
              <w:widowControl w:val="0"/>
              <w:jc w:val="center"/>
              <w:rPr>
                <w:rFonts w:ascii="GHEA Grapalat" w:hAnsi="GHEA Grapalat"/>
                <w:sz w:val="16"/>
                <w:szCs w:val="16"/>
                <w:lang w:val="en-US"/>
              </w:rPr>
            </w:pPr>
            <w:r w:rsidRPr="0083041F">
              <w:rPr>
                <w:rFonts w:ascii="GHEA Grapalat" w:hAnsi="GHEA Grapalat"/>
                <w:sz w:val="16"/>
                <w:szCs w:val="16"/>
              </w:rPr>
              <w:t>срок</w:t>
            </w:r>
          </w:p>
        </w:tc>
      </w:tr>
      <w:tr w:rsidR="001601D5" w:rsidRPr="00E40AC8" w:rsidTr="00FA0EA3">
        <w:trPr>
          <w:trHeight w:val="1898"/>
          <w:jc w:val="center"/>
        </w:trPr>
        <w:tc>
          <w:tcPr>
            <w:tcW w:w="1547" w:type="dxa"/>
            <w:vAlign w:val="center"/>
          </w:tcPr>
          <w:p w:rsidR="001601D5" w:rsidRPr="005E07B5" w:rsidRDefault="001601D5" w:rsidP="001601D5">
            <w:pPr>
              <w:jc w:val="center"/>
              <w:rPr>
                <w:rFonts w:ascii="GHEA Grapalat" w:hAnsi="GHEA Grapalat"/>
                <w:sz w:val="18"/>
                <w:szCs w:val="18"/>
              </w:rPr>
            </w:pPr>
            <w:r>
              <w:rPr>
                <w:rFonts w:ascii="GHEA Grapalat" w:hAnsi="GHEA Grapalat"/>
                <w:sz w:val="18"/>
                <w:szCs w:val="18"/>
              </w:rPr>
              <w:t>1</w:t>
            </w:r>
          </w:p>
        </w:tc>
        <w:tc>
          <w:tcPr>
            <w:tcW w:w="1778" w:type="dxa"/>
            <w:vAlign w:val="center"/>
          </w:tcPr>
          <w:p w:rsidR="001601D5" w:rsidRPr="009406D8" w:rsidRDefault="001601D5" w:rsidP="001601D5">
            <w:pPr>
              <w:jc w:val="center"/>
              <w:rPr>
                <w:rFonts w:ascii="GHEA Grapalat" w:hAnsi="GHEA Grapalat"/>
                <w:sz w:val="18"/>
                <w:szCs w:val="18"/>
              </w:rPr>
            </w:pPr>
            <w:r>
              <w:rPr>
                <w:rFonts w:ascii="GHEA Grapalat" w:hAnsi="GHEA Grapalat"/>
                <w:sz w:val="18"/>
                <w:szCs w:val="18"/>
              </w:rPr>
              <w:t>50711100/4</w:t>
            </w:r>
          </w:p>
        </w:tc>
        <w:tc>
          <w:tcPr>
            <w:tcW w:w="4897" w:type="dxa"/>
            <w:vAlign w:val="center"/>
          </w:tcPr>
          <w:p w:rsidR="001601D5" w:rsidRDefault="001601D5" w:rsidP="001601D5">
            <w:pPr>
              <w:ind w:right="460"/>
              <w:jc w:val="both"/>
              <w:rPr>
                <w:rFonts w:ascii="GHEA Grapalat" w:hAnsi="GHEA Grapalat" w:cs="Arial"/>
                <w:b/>
                <w:sz w:val="18"/>
                <w:szCs w:val="18"/>
                <w:lang w:val="hy-AM"/>
              </w:rPr>
            </w:pPr>
            <w:r w:rsidRPr="001601D5">
              <w:rPr>
                <w:rFonts w:ascii="GHEA Grapalat" w:hAnsi="GHEA Grapalat" w:cs="Arial"/>
                <w:b/>
                <w:sz w:val="18"/>
                <w:szCs w:val="18"/>
                <w:lang w:val="hy-AM"/>
              </w:rPr>
              <w:t>Исполнитель обеспечивает тестирование, профессиональное, программное и техническое обслуживание системы видеонаблюдения, расположенной в</w:t>
            </w:r>
            <w:r>
              <w:rPr>
                <w:rFonts w:ascii="GHEA Grapalat" w:hAnsi="GHEA Grapalat" w:cs="Arial"/>
                <w:b/>
                <w:sz w:val="18"/>
                <w:szCs w:val="18"/>
              </w:rPr>
              <w:t xml:space="preserve"> Правительственном з</w:t>
            </w:r>
            <w:r w:rsidRPr="001601D5">
              <w:rPr>
                <w:rFonts w:ascii="GHEA Grapalat" w:hAnsi="GHEA Grapalat" w:cs="Arial"/>
                <w:b/>
                <w:sz w:val="18"/>
                <w:szCs w:val="18"/>
                <w:lang w:val="hy-AM"/>
              </w:rPr>
              <w:t xml:space="preserve">дании </w:t>
            </w:r>
            <w:r>
              <w:rPr>
                <w:rFonts w:ascii="GHEA Grapalat" w:hAnsi="GHEA Grapalat" w:cs="Arial"/>
                <w:b/>
                <w:sz w:val="18"/>
                <w:szCs w:val="18"/>
                <w:lang w:val="en-US"/>
              </w:rPr>
              <w:t>N</w:t>
            </w:r>
            <w:r w:rsidRPr="001601D5">
              <w:rPr>
                <w:rFonts w:ascii="GHEA Grapalat" w:hAnsi="GHEA Grapalat" w:cs="Arial"/>
                <w:b/>
                <w:sz w:val="18"/>
                <w:szCs w:val="18"/>
                <w:lang w:val="hy-AM"/>
              </w:rPr>
              <w:t>2</w:t>
            </w:r>
            <w:r w:rsidRPr="001601D5">
              <w:rPr>
                <w:rFonts w:ascii="GHEA Grapalat" w:hAnsi="GHEA Grapalat" w:cs="Arial"/>
                <w:b/>
                <w:sz w:val="18"/>
                <w:szCs w:val="18"/>
              </w:rPr>
              <w:t xml:space="preserve"> </w:t>
            </w:r>
            <w:r w:rsidRPr="001601D5">
              <w:rPr>
                <w:rFonts w:ascii="GHEA Grapalat" w:hAnsi="GHEA Grapalat" w:cs="Arial"/>
                <w:b/>
                <w:sz w:val="18"/>
                <w:szCs w:val="18"/>
                <w:lang w:val="hy-AM"/>
              </w:rPr>
              <w:t xml:space="preserve"> </w:t>
            </w:r>
            <w:r>
              <w:rPr>
                <w:rFonts w:ascii="GHEA Grapalat" w:hAnsi="GHEA Grapalat" w:cs="Arial"/>
                <w:b/>
                <w:sz w:val="18"/>
                <w:szCs w:val="18"/>
              </w:rPr>
              <w:t xml:space="preserve">и </w:t>
            </w:r>
            <w:r w:rsidRPr="001601D5">
              <w:rPr>
                <w:rFonts w:ascii="GHEA Grapalat" w:hAnsi="GHEA Grapalat" w:cs="Arial"/>
                <w:b/>
                <w:sz w:val="18"/>
                <w:szCs w:val="18"/>
                <w:lang w:val="hy-AM"/>
              </w:rPr>
              <w:t>В. Саркисяна 3/3, которое о</w:t>
            </w:r>
            <w:r>
              <w:rPr>
                <w:rFonts w:ascii="GHEA Grapalat" w:hAnsi="GHEA Grapalat" w:cs="Arial"/>
                <w:b/>
                <w:sz w:val="18"/>
                <w:szCs w:val="18"/>
                <w:lang w:val="hy-AM"/>
              </w:rPr>
              <w:t>существляется следующим образом</w:t>
            </w:r>
          </w:p>
          <w:p w:rsidR="001601D5" w:rsidRPr="001601D5" w:rsidRDefault="001601D5" w:rsidP="00CA7A52">
            <w:pPr>
              <w:pStyle w:val="ListParagraph"/>
              <w:numPr>
                <w:ilvl w:val="0"/>
                <w:numId w:val="9"/>
              </w:numPr>
              <w:ind w:left="0" w:hanging="32"/>
              <w:jc w:val="both"/>
              <w:rPr>
                <w:rFonts w:cs="Arial"/>
                <w:b/>
                <w:i/>
                <w:iCs/>
                <w:sz w:val="18"/>
                <w:szCs w:val="18"/>
                <w:lang w:val="hy-AM"/>
              </w:rPr>
            </w:pPr>
            <w:r w:rsidRPr="001601D5">
              <w:rPr>
                <w:rFonts w:ascii="Calibri" w:hAnsi="Calibri" w:cs="Calibri"/>
                <w:b/>
                <w:i/>
                <w:iCs/>
                <w:sz w:val="18"/>
                <w:szCs w:val="18"/>
                <w:lang w:val="hy-AM"/>
              </w:rPr>
              <w:t>В</w:t>
            </w:r>
            <w:r w:rsidRPr="001601D5">
              <w:rPr>
                <w:rFonts w:cs="Arial"/>
                <w:b/>
                <w:i/>
                <w:iCs/>
                <w:sz w:val="18"/>
                <w:szCs w:val="18"/>
                <w:lang w:val="hy-AM"/>
              </w:rPr>
              <w:t xml:space="preserve"> </w:t>
            </w:r>
            <w:r w:rsidRPr="001601D5">
              <w:rPr>
                <w:rFonts w:ascii="Calibri" w:hAnsi="Calibri" w:cs="Calibri"/>
                <w:b/>
                <w:i/>
                <w:iCs/>
                <w:sz w:val="18"/>
                <w:szCs w:val="18"/>
                <w:lang w:val="hy-AM"/>
              </w:rPr>
              <w:t>течении</w:t>
            </w:r>
            <w:r w:rsidRPr="001601D5">
              <w:rPr>
                <w:rFonts w:cs="Arial"/>
                <w:b/>
                <w:i/>
                <w:iCs/>
                <w:sz w:val="18"/>
                <w:szCs w:val="18"/>
                <w:lang w:val="hy-AM"/>
              </w:rPr>
              <w:t xml:space="preserve"> 20 </w:t>
            </w:r>
            <w:r w:rsidRPr="001601D5">
              <w:rPr>
                <w:rFonts w:ascii="Calibri" w:hAnsi="Calibri" w:cs="Calibri"/>
                <w:b/>
                <w:i/>
                <w:iCs/>
                <w:sz w:val="18"/>
                <w:szCs w:val="18"/>
                <w:lang w:val="hy-AM"/>
              </w:rPr>
              <w:t>дней</w:t>
            </w:r>
            <w:r w:rsidRPr="001601D5">
              <w:rPr>
                <w:rFonts w:cs="Arial"/>
                <w:b/>
                <w:i/>
                <w:iCs/>
                <w:sz w:val="18"/>
                <w:szCs w:val="18"/>
                <w:lang w:val="hy-AM"/>
              </w:rPr>
              <w:t xml:space="preserve"> </w:t>
            </w:r>
            <w:r w:rsidRPr="001601D5">
              <w:rPr>
                <w:rFonts w:ascii="Calibri" w:hAnsi="Calibri" w:cs="Calibri"/>
                <w:b/>
                <w:i/>
                <w:iCs/>
                <w:sz w:val="18"/>
                <w:szCs w:val="18"/>
                <w:lang w:val="hy-AM"/>
              </w:rPr>
              <w:t>со</w:t>
            </w:r>
            <w:r w:rsidRPr="001601D5">
              <w:rPr>
                <w:rFonts w:cs="Arial"/>
                <w:b/>
                <w:i/>
                <w:iCs/>
                <w:sz w:val="18"/>
                <w:szCs w:val="18"/>
                <w:lang w:val="hy-AM"/>
              </w:rPr>
              <w:t xml:space="preserve"> </w:t>
            </w:r>
            <w:r w:rsidRPr="001601D5">
              <w:rPr>
                <w:rFonts w:ascii="Calibri" w:hAnsi="Calibri" w:cs="Calibri"/>
                <w:b/>
                <w:i/>
                <w:iCs/>
                <w:sz w:val="18"/>
                <w:szCs w:val="18"/>
                <w:lang w:val="hy-AM"/>
              </w:rPr>
              <w:t>дня</w:t>
            </w:r>
            <w:r w:rsidRPr="001601D5">
              <w:rPr>
                <w:rFonts w:cs="Arial"/>
                <w:b/>
                <w:i/>
                <w:iCs/>
                <w:sz w:val="18"/>
                <w:szCs w:val="18"/>
                <w:lang w:val="hy-AM"/>
              </w:rPr>
              <w:t xml:space="preserve"> </w:t>
            </w:r>
            <w:r w:rsidRPr="001601D5">
              <w:rPr>
                <w:rFonts w:ascii="Calibri" w:hAnsi="Calibri" w:cs="Calibri"/>
                <w:b/>
                <w:i/>
                <w:iCs/>
                <w:sz w:val="18"/>
                <w:szCs w:val="18"/>
                <w:lang w:val="hy-AM"/>
              </w:rPr>
              <w:t>вступления</w:t>
            </w:r>
            <w:r w:rsidRPr="001601D5">
              <w:rPr>
                <w:rFonts w:cs="Arial"/>
                <w:b/>
                <w:i/>
                <w:iCs/>
                <w:sz w:val="18"/>
                <w:szCs w:val="18"/>
                <w:lang w:val="hy-AM"/>
              </w:rPr>
              <w:t xml:space="preserve"> </w:t>
            </w:r>
            <w:r w:rsidRPr="001601D5">
              <w:rPr>
                <w:rFonts w:ascii="Calibri" w:hAnsi="Calibri" w:cs="Calibri"/>
                <w:b/>
                <w:i/>
                <w:iCs/>
                <w:sz w:val="18"/>
                <w:szCs w:val="18"/>
                <w:lang w:val="hy-AM"/>
              </w:rPr>
              <w:t>в</w:t>
            </w:r>
            <w:r w:rsidRPr="001601D5">
              <w:rPr>
                <w:rFonts w:cs="Arial"/>
                <w:b/>
                <w:i/>
                <w:iCs/>
                <w:sz w:val="18"/>
                <w:szCs w:val="18"/>
                <w:lang w:val="hy-AM"/>
              </w:rPr>
              <w:t xml:space="preserve"> </w:t>
            </w:r>
            <w:r w:rsidRPr="001601D5">
              <w:rPr>
                <w:rFonts w:ascii="Calibri" w:hAnsi="Calibri" w:cs="Calibri"/>
                <w:b/>
                <w:i/>
                <w:iCs/>
                <w:sz w:val="18"/>
                <w:szCs w:val="18"/>
                <w:lang w:val="hy-AM"/>
              </w:rPr>
              <w:t>силу</w:t>
            </w:r>
            <w:r w:rsidRPr="001601D5">
              <w:rPr>
                <w:rFonts w:cs="Arial"/>
                <w:b/>
                <w:i/>
                <w:iCs/>
                <w:sz w:val="18"/>
                <w:szCs w:val="18"/>
                <w:lang w:val="hy-AM"/>
              </w:rPr>
              <w:t xml:space="preserve"> </w:t>
            </w:r>
            <w:r w:rsidRPr="001601D5">
              <w:rPr>
                <w:rFonts w:ascii="Calibri" w:hAnsi="Calibri" w:cs="Calibri"/>
                <w:b/>
                <w:i/>
                <w:iCs/>
                <w:sz w:val="18"/>
                <w:szCs w:val="18"/>
                <w:lang w:val="hy-AM"/>
              </w:rPr>
              <w:t>договора</w:t>
            </w:r>
            <w:r w:rsidRPr="001601D5">
              <w:rPr>
                <w:rFonts w:cs="Arial"/>
                <w:b/>
                <w:i/>
                <w:iCs/>
                <w:sz w:val="18"/>
                <w:szCs w:val="18"/>
                <w:lang w:val="hy-AM"/>
              </w:rPr>
              <w:t xml:space="preserve"> </w:t>
            </w:r>
            <w:r w:rsidRPr="001601D5">
              <w:rPr>
                <w:rFonts w:ascii="Calibri" w:hAnsi="Calibri" w:cs="Calibri"/>
                <w:b/>
                <w:i/>
                <w:iCs/>
                <w:sz w:val="18"/>
                <w:szCs w:val="18"/>
                <w:lang w:val="hy-AM"/>
              </w:rPr>
              <w:t>Замена</w:t>
            </w:r>
            <w:r w:rsidRPr="001601D5">
              <w:rPr>
                <w:rFonts w:cs="Arial"/>
                <w:b/>
                <w:i/>
                <w:iCs/>
                <w:sz w:val="18"/>
                <w:szCs w:val="18"/>
                <w:lang w:val="hy-AM"/>
              </w:rPr>
              <w:t xml:space="preserve"> </w:t>
            </w:r>
            <w:r w:rsidRPr="001601D5">
              <w:rPr>
                <w:rFonts w:ascii="Calibri" w:hAnsi="Calibri" w:cs="Calibri"/>
                <w:b/>
                <w:i/>
                <w:iCs/>
                <w:sz w:val="18"/>
                <w:szCs w:val="18"/>
                <w:lang w:val="hy-AM"/>
              </w:rPr>
              <w:t>расположенных</w:t>
            </w:r>
            <w:r w:rsidRPr="001601D5">
              <w:rPr>
                <w:rFonts w:cs="Arial"/>
                <w:b/>
                <w:i/>
                <w:iCs/>
                <w:sz w:val="18"/>
                <w:szCs w:val="18"/>
                <w:lang w:val="hy-AM"/>
              </w:rPr>
              <w:t xml:space="preserve"> </w:t>
            </w:r>
            <w:r w:rsidRPr="001601D5">
              <w:rPr>
                <w:rFonts w:ascii="Calibri" w:hAnsi="Calibri" w:cs="Calibri"/>
                <w:b/>
                <w:i/>
                <w:iCs/>
                <w:sz w:val="18"/>
                <w:szCs w:val="18"/>
                <w:lang w:val="hy-AM"/>
              </w:rPr>
              <w:t>снаружи</w:t>
            </w:r>
            <w:r w:rsidRPr="001601D5">
              <w:rPr>
                <w:rFonts w:cs="Arial"/>
                <w:b/>
                <w:i/>
                <w:iCs/>
                <w:sz w:val="18"/>
                <w:szCs w:val="18"/>
                <w:lang w:val="hy-AM"/>
              </w:rPr>
              <w:t xml:space="preserve"> 2-</w:t>
            </w:r>
            <w:r w:rsidRPr="001601D5">
              <w:rPr>
                <w:rFonts w:ascii="Calibri" w:hAnsi="Calibri" w:cs="Calibri"/>
                <w:b/>
                <w:i/>
                <w:iCs/>
                <w:sz w:val="18"/>
                <w:szCs w:val="18"/>
                <w:lang w:val="hy-AM"/>
              </w:rPr>
              <w:t>го</w:t>
            </w:r>
            <w:r w:rsidRPr="001601D5">
              <w:rPr>
                <w:rFonts w:cs="Arial"/>
                <w:b/>
                <w:i/>
                <w:iCs/>
                <w:sz w:val="18"/>
                <w:szCs w:val="18"/>
                <w:lang w:val="hy-AM"/>
              </w:rPr>
              <w:t xml:space="preserve"> </w:t>
            </w:r>
            <w:r w:rsidRPr="001601D5">
              <w:rPr>
                <w:rFonts w:ascii="Calibri" w:hAnsi="Calibri" w:cs="Calibri"/>
                <w:b/>
                <w:i/>
                <w:iCs/>
                <w:sz w:val="18"/>
                <w:szCs w:val="18"/>
                <w:lang w:val="hy-AM"/>
              </w:rPr>
              <w:t>правительственного</w:t>
            </w:r>
            <w:r w:rsidRPr="001601D5">
              <w:rPr>
                <w:rFonts w:cs="Arial"/>
                <w:b/>
                <w:i/>
                <w:iCs/>
                <w:sz w:val="18"/>
                <w:szCs w:val="18"/>
                <w:lang w:val="hy-AM"/>
              </w:rPr>
              <w:t xml:space="preserve"> </w:t>
            </w:r>
            <w:r w:rsidRPr="001601D5">
              <w:rPr>
                <w:rFonts w:ascii="Calibri" w:hAnsi="Calibri" w:cs="Calibri"/>
                <w:b/>
                <w:i/>
                <w:iCs/>
                <w:sz w:val="18"/>
                <w:szCs w:val="18"/>
                <w:lang w:val="hy-AM"/>
              </w:rPr>
              <w:t>здания</w:t>
            </w:r>
            <w:r w:rsidRPr="001601D5">
              <w:rPr>
                <w:rFonts w:ascii="Calibri" w:hAnsi="Calibri" w:cs="Calibri"/>
                <w:b/>
                <w:i/>
                <w:iCs/>
                <w:sz w:val="18"/>
                <w:szCs w:val="18"/>
              </w:rPr>
              <w:t xml:space="preserve"> 4-х</w:t>
            </w:r>
            <w:r w:rsidRPr="001601D5">
              <w:rPr>
                <w:rFonts w:cs="Arial"/>
                <w:b/>
                <w:i/>
                <w:iCs/>
                <w:sz w:val="18"/>
                <w:szCs w:val="18"/>
                <w:lang w:val="hy-AM"/>
              </w:rPr>
              <w:t xml:space="preserve"> </w:t>
            </w:r>
            <w:r w:rsidRPr="001601D5">
              <w:rPr>
                <w:rFonts w:ascii="Calibri" w:hAnsi="Calibri" w:cs="Calibri"/>
                <w:b/>
                <w:i/>
                <w:iCs/>
                <w:sz w:val="18"/>
                <w:szCs w:val="18"/>
                <w:lang w:val="hy-AM"/>
              </w:rPr>
              <w:t>камер</w:t>
            </w:r>
            <w:r w:rsidRPr="001601D5">
              <w:rPr>
                <w:rFonts w:cs="Arial"/>
                <w:b/>
                <w:i/>
                <w:iCs/>
                <w:sz w:val="18"/>
                <w:szCs w:val="18"/>
                <w:lang w:val="hy-AM"/>
              </w:rPr>
              <w:t xml:space="preserve"> </w:t>
            </w:r>
            <w:r w:rsidRPr="001601D5">
              <w:rPr>
                <w:rFonts w:ascii="Calibri" w:hAnsi="Calibri" w:cs="Calibri"/>
                <w:b/>
                <w:i/>
                <w:iCs/>
                <w:sz w:val="18"/>
                <w:szCs w:val="18"/>
                <w:lang w:val="hy-AM"/>
              </w:rPr>
              <w:t>современными</w:t>
            </w:r>
            <w:r w:rsidRPr="001601D5">
              <w:rPr>
                <w:rFonts w:cs="Arial"/>
                <w:b/>
                <w:i/>
                <w:iCs/>
                <w:sz w:val="18"/>
                <w:szCs w:val="18"/>
                <w:lang w:val="hy-AM"/>
              </w:rPr>
              <w:t xml:space="preserve">, </w:t>
            </w:r>
            <w:r w:rsidRPr="001601D5">
              <w:rPr>
                <w:rFonts w:ascii="Calibri" w:hAnsi="Calibri" w:cs="Calibri"/>
                <w:b/>
                <w:i/>
                <w:iCs/>
                <w:sz w:val="18"/>
                <w:szCs w:val="18"/>
                <w:lang w:val="hy-AM"/>
              </w:rPr>
              <w:t>соответствуеющими</w:t>
            </w:r>
            <w:r w:rsidRPr="001601D5">
              <w:rPr>
                <w:rFonts w:cs="Arial"/>
                <w:b/>
                <w:i/>
                <w:iCs/>
                <w:sz w:val="18"/>
                <w:szCs w:val="18"/>
                <w:lang w:val="hy-AM"/>
              </w:rPr>
              <w:t xml:space="preserve"> </w:t>
            </w:r>
            <w:r w:rsidRPr="001601D5">
              <w:rPr>
                <w:rFonts w:ascii="Calibri" w:hAnsi="Calibri" w:cs="Calibri"/>
                <w:b/>
                <w:i/>
                <w:iCs/>
                <w:sz w:val="18"/>
                <w:szCs w:val="18"/>
                <w:lang w:val="hy-AM"/>
              </w:rPr>
              <w:t>не</w:t>
            </w:r>
            <w:r w:rsidRPr="001601D5">
              <w:rPr>
                <w:rFonts w:cs="Arial"/>
                <w:b/>
                <w:i/>
                <w:iCs/>
                <w:sz w:val="18"/>
                <w:szCs w:val="18"/>
                <w:lang w:val="hy-AM"/>
              </w:rPr>
              <w:t xml:space="preserve"> </w:t>
            </w:r>
            <w:r w:rsidRPr="001601D5">
              <w:rPr>
                <w:rFonts w:ascii="Calibri" w:hAnsi="Calibri" w:cs="Calibri"/>
                <w:b/>
                <w:i/>
                <w:iCs/>
                <w:sz w:val="18"/>
                <w:szCs w:val="18"/>
                <w:lang w:val="hy-AM"/>
              </w:rPr>
              <w:t>мене</w:t>
            </w:r>
            <w:r w:rsidRPr="001601D5">
              <w:rPr>
                <w:rFonts w:cs="Arial"/>
                <w:b/>
                <w:i/>
                <w:iCs/>
                <w:sz w:val="18"/>
                <w:szCs w:val="18"/>
                <w:lang w:val="hy-AM"/>
              </w:rPr>
              <w:t xml:space="preserve"> </w:t>
            </w:r>
            <w:r w:rsidRPr="001601D5">
              <w:rPr>
                <w:rFonts w:ascii="Calibri" w:hAnsi="Calibri" w:cs="Calibri"/>
                <w:b/>
                <w:i/>
                <w:iCs/>
                <w:sz w:val="18"/>
                <w:szCs w:val="18"/>
                <w:lang w:val="hy-AM"/>
              </w:rPr>
              <w:t>чем</w:t>
            </w:r>
            <w:r w:rsidRPr="001601D5">
              <w:rPr>
                <w:rFonts w:cs="Arial"/>
                <w:b/>
                <w:i/>
                <w:iCs/>
                <w:sz w:val="18"/>
                <w:szCs w:val="18"/>
                <w:lang w:val="hy-AM"/>
              </w:rPr>
              <w:t xml:space="preserve">  </w:t>
            </w:r>
            <w:r w:rsidRPr="001601D5">
              <w:rPr>
                <w:rFonts w:ascii="Calibri" w:hAnsi="Calibri" w:cs="Calibri"/>
                <w:b/>
                <w:i/>
                <w:iCs/>
                <w:sz w:val="18"/>
                <w:szCs w:val="18"/>
                <w:lang w:val="hy-AM"/>
              </w:rPr>
              <w:t>водонепроницаемому</w:t>
            </w:r>
            <w:r w:rsidRPr="001601D5">
              <w:rPr>
                <w:rFonts w:cs="Arial"/>
                <w:b/>
                <w:i/>
                <w:iCs/>
                <w:sz w:val="18"/>
                <w:szCs w:val="18"/>
                <w:lang w:val="hy-AM"/>
              </w:rPr>
              <w:t xml:space="preserve"> </w:t>
            </w:r>
            <w:r w:rsidRPr="001601D5">
              <w:rPr>
                <w:rFonts w:ascii="Calibri" w:hAnsi="Calibri" w:cs="Calibri"/>
                <w:b/>
                <w:i/>
                <w:iCs/>
                <w:sz w:val="18"/>
                <w:szCs w:val="18"/>
                <w:lang w:val="hy-AM"/>
              </w:rPr>
              <w:t>стандарту</w:t>
            </w:r>
            <w:r w:rsidRPr="001601D5">
              <w:rPr>
                <w:rFonts w:cs="Arial"/>
                <w:b/>
                <w:i/>
                <w:iCs/>
                <w:sz w:val="18"/>
                <w:szCs w:val="18"/>
                <w:lang w:val="hy-AM"/>
              </w:rPr>
              <w:t xml:space="preserve"> IP66, </w:t>
            </w:r>
            <w:r w:rsidRPr="001601D5">
              <w:rPr>
                <w:rFonts w:cs="Arial"/>
                <w:b/>
                <w:i/>
                <w:iCs/>
                <w:sz w:val="18"/>
                <w:szCs w:val="18"/>
              </w:rPr>
              <w:t>1 MP high-performance CMOS EXIR Infrared technology</w:t>
            </w:r>
            <w:r w:rsidRPr="001601D5">
              <w:rPr>
                <w:rFonts w:cs="Arial"/>
                <w:b/>
                <w:i/>
                <w:iCs/>
                <w:sz w:val="18"/>
                <w:szCs w:val="18"/>
                <w:lang w:val="hy-AM"/>
              </w:rPr>
              <w:t xml:space="preserve"> , </w:t>
            </w:r>
            <w:r w:rsidRPr="001601D5">
              <w:rPr>
                <w:rFonts w:ascii="Calibri" w:hAnsi="Calibri" w:cs="Calibri"/>
                <w:b/>
                <w:i/>
                <w:iCs/>
                <w:sz w:val="18"/>
                <w:szCs w:val="18"/>
                <w:lang w:val="hy-AM"/>
              </w:rPr>
              <w:t>оптические</w:t>
            </w:r>
            <w:r w:rsidRPr="001601D5">
              <w:rPr>
                <w:rFonts w:cs="Arial"/>
                <w:b/>
                <w:i/>
                <w:iCs/>
                <w:sz w:val="18"/>
                <w:szCs w:val="18"/>
                <w:lang w:val="hy-AM"/>
              </w:rPr>
              <w:t xml:space="preserve"> </w:t>
            </w:r>
            <w:r w:rsidRPr="001601D5">
              <w:rPr>
                <w:rFonts w:ascii="Calibri" w:hAnsi="Calibri" w:cs="Calibri"/>
                <w:b/>
                <w:i/>
                <w:iCs/>
                <w:sz w:val="18"/>
                <w:szCs w:val="18"/>
                <w:lang w:val="hy-AM"/>
              </w:rPr>
              <w:t>параметры</w:t>
            </w:r>
            <w:r w:rsidRPr="001601D5">
              <w:rPr>
                <w:rFonts w:ascii="Calibri" w:hAnsi="Calibri" w:cs="Calibri"/>
                <w:b/>
                <w:i/>
                <w:iCs/>
                <w:sz w:val="18"/>
                <w:szCs w:val="18"/>
              </w:rPr>
              <w:t xml:space="preserve"> не менее, чем</w:t>
            </w:r>
            <w:r w:rsidRPr="001601D5">
              <w:rPr>
                <w:rFonts w:cs="Arial"/>
                <w:b/>
                <w:i/>
                <w:iCs/>
                <w:sz w:val="18"/>
                <w:szCs w:val="18"/>
                <w:lang w:val="hy-AM"/>
              </w:rPr>
              <w:t xml:space="preserve"> - 2,8 </w:t>
            </w:r>
            <w:r w:rsidRPr="001601D5">
              <w:rPr>
                <w:rFonts w:ascii="Calibri" w:hAnsi="Calibri" w:cs="Calibri"/>
                <w:b/>
                <w:i/>
                <w:iCs/>
                <w:sz w:val="18"/>
                <w:szCs w:val="18"/>
                <w:lang w:val="hy-AM"/>
              </w:rPr>
              <w:t>мм</w:t>
            </w:r>
            <w:r w:rsidRPr="001601D5">
              <w:rPr>
                <w:rFonts w:cs="Arial"/>
                <w:b/>
                <w:i/>
                <w:iCs/>
                <w:sz w:val="18"/>
                <w:szCs w:val="18"/>
                <w:lang w:val="hy-AM"/>
              </w:rPr>
              <w:t xml:space="preserve">, 3,6 </w:t>
            </w:r>
            <w:r w:rsidRPr="001601D5">
              <w:rPr>
                <w:rFonts w:ascii="Calibri" w:hAnsi="Calibri" w:cs="Calibri"/>
                <w:b/>
                <w:i/>
                <w:iCs/>
                <w:sz w:val="18"/>
                <w:szCs w:val="18"/>
                <w:lang w:val="hy-AM"/>
              </w:rPr>
              <w:t>мм</w:t>
            </w:r>
            <w:r w:rsidRPr="001601D5">
              <w:rPr>
                <w:rFonts w:cs="Arial"/>
                <w:b/>
                <w:i/>
                <w:iCs/>
                <w:sz w:val="18"/>
                <w:szCs w:val="18"/>
                <w:lang w:val="hy-AM"/>
              </w:rPr>
              <w:t xml:space="preserve">, 6 </w:t>
            </w:r>
            <w:r w:rsidRPr="001601D5">
              <w:rPr>
                <w:rFonts w:ascii="Calibri" w:hAnsi="Calibri" w:cs="Calibri"/>
                <w:b/>
                <w:i/>
                <w:iCs/>
                <w:sz w:val="18"/>
                <w:szCs w:val="18"/>
                <w:lang w:val="hy-AM"/>
              </w:rPr>
              <w:t>мм</w:t>
            </w:r>
            <w:r w:rsidRPr="001601D5">
              <w:rPr>
                <w:rFonts w:cs="Arial"/>
                <w:b/>
                <w:i/>
                <w:iCs/>
                <w:sz w:val="18"/>
                <w:szCs w:val="18"/>
                <w:lang w:val="hy-AM"/>
              </w:rPr>
              <w:t xml:space="preserve"> ,</w:t>
            </w:r>
            <w:r w:rsidRPr="001601D5">
              <w:rPr>
                <w:rFonts w:ascii="Calibri" w:hAnsi="Calibri" w:cs="Calibri"/>
                <w:b/>
                <w:i/>
                <w:iCs/>
                <w:sz w:val="18"/>
                <w:szCs w:val="18"/>
                <w:lang w:val="hy-AM"/>
              </w:rPr>
              <w:t>минимальный</w:t>
            </w:r>
            <w:r w:rsidRPr="001601D5">
              <w:rPr>
                <w:rFonts w:cs="Arial"/>
                <w:b/>
                <w:i/>
                <w:iCs/>
                <w:sz w:val="18"/>
                <w:szCs w:val="18"/>
                <w:lang w:val="hy-AM"/>
              </w:rPr>
              <w:t xml:space="preserve"> </w:t>
            </w:r>
            <w:r w:rsidRPr="001601D5">
              <w:rPr>
                <w:rFonts w:ascii="Calibri" w:hAnsi="Calibri" w:cs="Calibri"/>
                <w:b/>
                <w:i/>
                <w:iCs/>
                <w:sz w:val="18"/>
                <w:szCs w:val="18"/>
                <w:lang w:val="hy-AM"/>
              </w:rPr>
              <w:t>балл</w:t>
            </w:r>
            <w:r w:rsidRPr="001601D5">
              <w:rPr>
                <w:rFonts w:cs="Arial"/>
                <w:b/>
                <w:i/>
                <w:iCs/>
                <w:sz w:val="18"/>
                <w:szCs w:val="18"/>
                <w:lang w:val="hy-AM"/>
              </w:rPr>
              <w:t xml:space="preserve"> - 1280x720px ,</w:t>
            </w:r>
            <w:r w:rsidRPr="001601D5">
              <w:rPr>
                <w:rFonts w:cs="Arial"/>
                <w:b/>
                <w:i/>
                <w:iCs/>
                <w:sz w:val="18"/>
                <w:szCs w:val="18"/>
              </w:rPr>
              <w:t xml:space="preserve"> </w:t>
            </w:r>
            <w:r w:rsidRPr="001601D5">
              <w:rPr>
                <w:rFonts w:ascii="Calibri" w:hAnsi="Calibri" w:cs="Calibri"/>
                <w:b/>
                <w:i/>
                <w:iCs/>
                <w:sz w:val="18"/>
                <w:szCs w:val="18"/>
                <w:lang w:val="hy-AM"/>
              </w:rPr>
              <w:t>сигнализация</w:t>
            </w:r>
            <w:r w:rsidRPr="001601D5">
              <w:rPr>
                <w:rFonts w:cs="Arial"/>
                <w:b/>
                <w:i/>
                <w:iCs/>
                <w:sz w:val="18"/>
                <w:szCs w:val="18"/>
                <w:lang w:val="hy-AM"/>
              </w:rPr>
              <w:t xml:space="preserve"> - PAL / NSTC </w:t>
            </w:r>
            <w:r w:rsidRPr="001601D5">
              <w:rPr>
                <w:rFonts w:ascii="Calibri" w:hAnsi="Calibri" w:cs="Calibri"/>
                <w:b/>
                <w:i/>
                <w:iCs/>
                <w:sz w:val="18"/>
                <w:szCs w:val="18"/>
                <w:lang w:val="hy-AM"/>
              </w:rPr>
              <w:t>или</w:t>
            </w:r>
            <w:r w:rsidRPr="001601D5">
              <w:rPr>
                <w:rFonts w:cs="Arial"/>
                <w:b/>
                <w:i/>
                <w:iCs/>
                <w:sz w:val="18"/>
                <w:szCs w:val="18"/>
                <w:lang w:val="hy-AM"/>
              </w:rPr>
              <w:t xml:space="preserve"> </w:t>
            </w:r>
            <w:r w:rsidRPr="001601D5">
              <w:rPr>
                <w:rFonts w:ascii="Calibri" w:hAnsi="Calibri" w:cs="Calibri"/>
                <w:b/>
                <w:i/>
                <w:iCs/>
                <w:sz w:val="18"/>
                <w:szCs w:val="18"/>
                <w:lang w:val="hy-AM"/>
              </w:rPr>
              <w:t>эквивалентными</w:t>
            </w:r>
            <w:r w:rsidRPr="001601D5">
              <w:rPr>
                <w:rFonts w:cs="Arial"/>
                <w:b/>
                <w:i/>
                <w:iCs/>
                <w:sz w:val="18"/>
                <w:szCs w:val="18"/>
                <w:lang w:val="hy-AM"/>
              </w:rPr>
              <w:t xml:space="preserve"> </w:t>
            </w:r>
            <w:r w:rsidRPr="001601D5">
              <w:rPr>
                <w:rFonts w:ascii="Calibri" w:hAnsi="Calibri" w:cs="Calibri"/>
                <w:b/>
                <w:i/>
                <w:iCs/>
                <w:sz w:val="18"/>
                <w:szCs w:val="18"/>
                <w:lang w:val="hy-AM"/>
              </w:rPr>
              <w:t>камерами</w:t>
            </w:r>
            <w:r w:rsidRPr="001601D5">
              <w:rPr>
                <w:rFonts w:cs="Arial"/>
                <w:b/>
                <w:i/>
                <w:iCs/>
                <w:sz w:val="18"/>
                <w:szCs w:val="18"/>
                <w:lang w:val="hy-AM"/>
              </w:rPr>
              <w:t xml:space="preserve"> (</w:t>
            </w:r>
            <w:r w:rsidRPr="001601D5">
              <w:rPr>
                <w:rFonts w:ascii="Calibri" w:hAnsi="Calibri" w:cs="Calibri"/>
                <w:b/>
                <w:i/>
                <w:iCs/>
                <w:sz w:val="18"/>
                <w:szCs w:val="18"/>
                <w:lang w:val="hy-AM"/>
              </w:rPr>
              <w:t>товар</w:t>
            </w:r>
            <w:r w:rsidRPr="001601D5">
              <w:rPr>
                <w:rFonts w:cs="Arial"/>
                <w:b/>
                <w:i/>
                <w:iCs/>
                <w:sz w:val="18"/>
                <w:szCs w:val="18"/>
                <w:lang w:val="hy-AM"/>
              </w:rPr>
              <w:t xml:space="preserve"> </w:t>
            </w:r>
            <w:r w:rsidRPr="001601D5">
              <w:rPr>
                <w:rFonts w:ascii="Calibri" w:hAnsi="Calibri" w:cs="Calibri"/>
                <w:b/>
                <w:i/>
                <w:iCs/>
                <w:sz w:val="18"/>
                <w:szCs w:val="18"/>
                <w:lang w:val="hy-AM"/>
              </w:rPr>
              <w:t>должен</w:t>
            </w:r>
            <w:r w:rsidRPr="001601D5">
              <w:rPr>
                <w:rFonts w:cs="Arial"/>
                <w:b/>
                <w:i/>
                <w:iCs/>
                <w:sz w:val="18"/>
                <w:szCs w:val="18"/>
                <w:lang w:val="hy-AM"/>
              </w:rPr>
              <w:t xml:space="preserve"> </w:t>
            </w:r>
            <w:r w:rsidRPr="001601D5">
              <w:rPr>
                <w:rFonts w:ascii="Calibri" w:hAnsi="Calibri" w:cs="Calibri"/>
                <w:b/>
                <w:i/>
                <w:iCs/>
                <w:sz w:val="18"/>
                <w:szCs w:val="18"/>
                <w:lang w:val="hy-AM"/>
              </w:rPr>
              <w:t>быть</w:t>
            </w:r>
            <w:r w:rsidRPr="001601D5">
              <w:rPr>
                <w:rFonts w:cs="Arial"/>
                <w:b/>
                <w:i/>
                <w:iCs/>
                <w:sz w:val="18"/>
                <w:szCs w:val="18"/>
                <w:lang w:val="hy-AM"/>
              </w:rPr>
              <w:t xml:space="preserve"> </w:t>
            </w:r>
            <w:r w:rsidRPr="001601D5">
              <w:rPr>
                <w:rFonts w:ascii="Calibri" w:hAnsi="Calibri" w:cs="Calibri"/>
                <w:b/>
                <w:i/>
                <w:iCs/>
                <w:sz w:val="18"/>
                <w:szCs w:val="18"/>
                <w:lang w:val="hy-AM"/>
              </w:rPr>
              <w:t>новым</w:t>
            </w:r>
            <w:r w:rsidRPr="001601D5">
              <w:rPr>
                <w:rFonts w:cs="Arial"/>
                <w:b/>
                <w:i/>
                <w:iCs/>
                <w:sz w:val="18"/>
                <w:szCs w:val="18"/>
                <w:lang w:val="hy-AM"/>
              </w:rPr>
              <w:t xml:space="preserve">, </w:t>
            </w:r>
            <w:r w:rsidRPr="001601D5">
              <w:rPr>
                <w:rFonts w:ascii="Calibri" w:hAnsi="Calibri" w:cs="Calibri"/>
                <w:b/>
                <w:i/>
                <w:iCs/>
                <w:sz w:val="18"/>
                <w:szCs w:val="18"/>
                <w:lang w:val="hy-AM"/>
              </w:rPr>
              <w:t>с</w:t>
            </w:r>
            <w:r w:rsidRPr="001601D5">
              <w:rPr>
                <w:rFonts w:cs="Arial"/>
                <w:b/>
                <w:i/>
                <w:iCs/>
                <w:sz w:val="18"/>
                <w:szCs w:val="18"/>
                <w:lang w:val="hy-AM"/>
              </w:rPr>
              <w:t xml:space="preserve"> </w:t>
            </w:r>
            <w:r w:rsidRPr="001601D5">
              <w:rPr>
                <w:rFonts w:ascii="Calibri" w:hAnsi="Calibri" w:cs="Calibri"/>
                <w:b/>
                <w:i/>
                <w:iCs/>
                <w:sz w:val="18"/>
                <w:szCs w:val="18"/>
                <w:lang w:val="hy-AM"/>
              </w:rPr>
              <w:t>заводской</w:t>
            </w:r>
            <w:r w:rsidRPr="001601D5">
              <w:rPr>
                <w:rFonts w:cs="Arial"/>
                <w:b/>
                <w:i/>
                <w:iCs/>
                <w:sz w:val="18"/>
                <w:szCs w:val="18"/>
                <w:lang w:val="hy-AM"/>
              </w:rPr>
              <w:t xml:space="preserve"> </w:t>
            </w:r>
            <w:r w:rsidRPr="001601D5">
              <w:rPr>
                <w:rFonts w:ascii="Calibri" w:hAnsi="Calibri" w:cs="Calibri"/>
                <w:b/>
                <w:i/>
                <w:iCs/>
                <w:sz w:val="18"/>
                <w:szCs w:val="18"/>
                <w:lang w:val="hy-AM"/>
              </w:rPr>
              <w:t>упаковкой</w:t>
            </w:r>
            <w:r w:rsidRPr="001601D5">
              <w:rPr>
                <w:rFonts w:cs="Arial"/>
                <w:b/>
                <w:i/>
                <w:iCs/>
                <w:sz w:val="18"/>
                <w:szCs w:val="18"/>
                <w:lang w:val="hy-AM"/>
              </w:rPr>
              <w:t xml:space="preserve">), </w:t>
            </w:r>
            <w:r w:rsidRPr="001601D5">
              <w:rPr>
                <w:rFonts w:ascii="Calibri" w:hAnsi="Calibri" w:cs="Calibri"/>
                <w:b/>
                <w:i/>
                <w:iCs/>
                <w:sz w:val="18"/>
                <w:szCs w:val="18"/>
                <w:lang w:val="hy-AM"/>
              </w:rPr>
              <w:t>включая</w:t>
            </w:r>
            <w:r w:rsidRPr="001601D5">
              <w:rPr>
                <w:rFonts w:cs="Arial"/>
                <w:b/>
                <w:i/>
                <w:iCs/>
                <w:sz w:val="18"/>
                <w:szCs w:val="18"/>
                <w:lang w:val="hy-AM"/>
              </w:rPr>
              <w:t xml:space="preserve"> 2 </w:t>
            </w:r>
            <w:r w:rsidRPr="001601D5">
              <w:rPr>
                <w:rFonts w:ascii="Calibri" w:hAnsi="Calibri" w:cs="Calibri"/>
                <w:b/>
                <w:i/>
                <w:iCs/>
                <w:sz w:val="18"/>
                <w:szCs w:val="18"/>
                <w:lang w:val="hy-AM"/>
              </w:rPr>
              <w:t>года</w:t>
            </w:r>
            <w:r w:rsidRPr="001601D5">
              <w:rPr>
                <w:rFonts w:cs="Arial"/>
                <w:b/>
                <w:i/>
                <w:iCs/>
                <w:sz w:val="18"/>
                <w:szCs w:val="18"/>
                <w:lang w:val="hy-AM"/>
              </w:rPr>
              <w:t xml:space="preserve"> </w:t>
            </w:r>
            <w:r w:rsidRPr="001601D5">
              <w:rPr>
                <w:rFonts w:ascii="Calibri" w:hAnsi="Calibri" w:cs="Calibri"/>
                <w:b/>
                <w:i/>
                <w:iCs/>
                <w:sz w:val="18"/>
                <w:szCs w:val="18"/>
                <w:lang w:val="hy-AM"/>
              </w:rPr>
              <w:t>гарантийного</w:t>
            </w:r>
            <w:r w:rsidRPr="001601D5">
              <w:rPr>
                <w:rFonts w:cs="Arial"/>
                <w:b/>
                <w:i/>
                <w:iCs/>
                <w:sz w:val="18"/>
                <w:szCs w:val="18"/>
                <w:lang w:val="hy-AM"/>
              </w:rPr>
              <w:t xml:space="preserve"> </w:t>
            </w:r>
            <w:r w:rsidRPr="001601D5">
              <w:rPr>
                <w:rFonts w:ascii="Calibri" w:hAnsi="Calibri" w:cs="Calibri"/>
                <w:b/>
                <w:i/>
                <w:iCs/>
                <w:sz w:val="18"/>
                <w:szCs w:val="18"/>
                <w:lang w:val="hy-AM"/>
              </w:rPr>
              <w:t>обслуживания</w:t>
            </w:r>
            <w:r w:rsidRPr="001601D5">
              <w:rPr>
                <w:rFonts w:cs="Arial"/>
                <w:b/>
                <w:i/>
                <w:iCs/>
                <w:sz w:val="18"/>
                <w:szCs w:val="18"/>
                <w:lang w:val="hy-AM"/>
              </w:rPr>
              <w:t>,</w:t>
            </w:r>
          </w:p>
          <w:p w:rsidR="001601D5" w:rsidRPr="001601D5" w:rsidRDefault="001601D5" w:rsidP="00CA7A52">
            <w:pPr>
              <w:pStyle w:val="ListParagraph"/>
              <w:numPr>
                <w:ilvl w:val="0"/>
                <w:numId w:val="9"/>
              </w:numPr>
              <w:ind w:left="0" w:hanging="32"/>
              <w:jc w:val="both"/>
              <w:rPr>
                <w:rFonts w:cs="Arial"/>
                <w:b/>
                <w:i/>
                <w:iCs/>
                <w:sz w:val="18"/>
                <w:szCs w:val="18"/>
                <w:lang w:val="hy-AM"/>
              </w:rPr>
            </w:pPr>
            <w:r>
              <w:rPr>
                <w:rFonts w:ascii="Calibri" w:hAnsi="Calibri" w:cs="Calibri"/>
                <w:b/>
                <w:i/>
                <w:iCs/>
                <w:sz w:val="18"/>
                <w:szCs w:val="18"/>
              </w:rPr>
              <w:t>О</w:t>
            </w:r>
            <w:r w:rsidRPr="001601D5">
              <w:rPr>
                <w:rFonts w:ascii="Calibri" w:hAnsi="Calibri" w:cs="Calibri"/>
                <w:b/>
                <w:i/>
                <w:iCs/>
                <w:sz w:val="18"/>
                <w:szCs w:val="18"/>
                <w:lang w:val="hy-AM"/>
              </w:rPr>
              <w:t>бщее</w:t>
            </w:r>
            <w:r w:rsidRPr="001601D5">
              <w:rPr>
                <w:rFonts w:cs="Arial"/>
                <w:b/>
                <w:i/>
                <w:iCs/>
                <w:sz w:val="18"/>
                <w:szCs w:val="18"/>
                <w:lang w:val="hy-AM"/>
              </w:rPr>
              <w:t xml:space="preserve"> </w:t>
            </w:r>
            <w:r w:rsidRPr="001601D5">
              <w:rPr>
                <w:rFonts w:ascii="Calibri" w:hAnsi="Calibri" w:cs="Calibri"/>
                <w:b/>
                <w:i/>
                <w:iCs/>
                <w:sz w:val="18"/>
                <w:szCs w:val="18"/>
                <w:lang w:val="hy-AM"/>
              </w:rPr>
              <w:t>тестирование</w:t>
            </w:r>
            <w:r w:rsidRPr="001601D5">
              <w:rPr>
                <w:rFonts w:cs="Arial"/>
                <w:b/>
                <w:i/>
                <w:iCs/>
                <w:sz w:val="18"/>
                <w:szCs w:val="18"/>
                <w:lang w:val="hy-AM"/>
              </w:rPr>
              <w:t xml:space="preserve"> </w:t>
            </w:r>
            <w:r w:rsidRPr="001601D5">
              <w:rPr>
                <w:rFonts w:ascii="Calibri" w:hAnsi="Calibri" w:cs="Calibri"/>
                <w:b/>
                <w:i/>
                <w:iCs/>
                <w:sz w:val="18"/>
                <w:szCs w:val="18"/>
                <w:lang w:val="hy-AM"/>
              </w:rPr>
              <w:t>системы</w:t>
            </w:r>
            <w:r w:rsidRPr="001601D5">
              <w:rPr>
                <w:rFonts w:cs="Arial"/>
                <w:b/>
                <w:i/>
                <w:iCs/>
                <w:sz w:val="18"/>
                <w:szCs w:val="18"/>
              </w:rPr>
              <w:t xml:space="preserve"> </w:t>
            </w:r>
            <w:r w:rsidRPr="001601D5">
              <w:rPr>
                <w:rFonts w:cs="Arial"/>
                <w:b/>
                <w:i/>
                <w:iCs/>
                <w:sz w:val="18"/>
                <w:szCs w:val="18"/>
                <w:lang w:val="hy-AM"/>
              </w:rPr>
              <w:t>(</w:t>
            </w:r>
            <w:r w:rsidRPr="001601D5">
              <w:rPr>
                <w:rFonts w:ascii="Calibri" w:hAnsi="Calibri" w:cs="Calibri"/>
                <w:b/>
                <w:i/>
                <w:iCs/>
                <w:sz w:val="18"/>
                <w:szCs w:val="18"/>
                <w:lang w:val="hy-AM"/>
              </w:rPr>
              <w:t>включая</w:t>
            </w:r>
            <w:r w:rsidRPr="001601D5">
              <w:rPr>
                <w:rFonts w:cs="Arial"/>
                <w:b/>
                <w:i/>
                <w:iCs/>
                <w:sz w:val="18"/>
                <w:szCs w:val="18"/>
                <w:lang w:val="hy-AM"/>
              </w:rPr>
              <w:t xml:space="preserve"> 272 </w:t>
            </w:r>
            <w:r w:rsidRPr="001601D5">
              <w:rPr>
                <w:rFonts w:ascii="Calibri" w:hAnsi="Calibri" w:cs="Calibri"/>
                <w:b/>
                <w:i/>
                <w:iCs/>
                <w:sz w:val="18"/>
                <w:szCs w:val="18"/>
                <w:lang w:val="hy-AM"/>
              </w:rPr>
              <w:t>камеры</w:t>
            </w:r>
            <w:r w:rsidRPr="001601D5">
              <w:rPr>
                <w:rFonts w:cs="Arial"/>
                <w:b/>
                <w:i/>
                <w:iCs/>
                <w:sz w:val="18"/>
                <w:szCs w:val="18"/>
                <w:lang w:val="hy-AM"/>
              </w:rPr>
              <w:t xml:space="preserve">, </w:t>
            </w:r>
            <w:r w:rsidRPr="001601D5">
              <w:rPr>
                <w:rFonts w:ascii="Calibri" w:hAnsi="Calibri" w:cs="Calibri"/>
                <w:b/>
                <w:i/>
                <w:iCs/>
                <w:sz w:val="18"/>
                <w:szCs w:val="18"/>
                <w:lang w:val="hy-AM"/>
              </w:rPr>
              <w:t>записывающие</w:t>
            </w:r>
            <w:r w:rsidRPr="001601D5">
              <w:rPr>
                <w:rFonts w:cs="Arial"/>
                <w:b/>
                <w:i/>
                <w:iCs/>
                <w:sz w:val="18"/>
                <w:szCs w:val="18"/>
                <w:lang w:val="hy-AM"/>
              </w:rPr>
              <w:t xml:space="preserve"> </w:t>
            </w:r>
            <w:r w:rsidRPr="001601D5">
              <w:rPr>
                <w:rFonts w:ascii="Calibri" w:hAnsi="Calibri" w:cs="Calibri"/>
                <w:b/>
                <w:i/>
                <w:iCs/>
                <w:sz w:val="18"/>
                <w:szCs w:val="18"/>
                <w:lang w:val="hy-AM"/>
              </w:rPr>
              <w:t>устройства</w:t>
            </w:r>
            <w:r w:rsidRPr="001601D5">
              <w:rPr>
                <w:rFonts w:cs="Arial"/>
                <w:b/>
                <w:i/>
                <w:iCs/>
                <w:sz w:val="18"/>
                <w:szCs w:val="18"/>
                <w:lang w:val="hy-AM"/>
              </w:rPr>
              <w:t xml:space="preserve">, </w:t>
            </w:r>
            <w:r w:rsidRPr="001601D5">
              <w:rPr>
                <w:rFonts w:ascii="Calibri" w:hAnsi="Calibri" w:cs="Calibri"/>
                <w:b/>
                <w:i/>
                <w:iCs/>
                <w:sz w:val="18"/>
                <w:szCs w:val="18"/>
                <w:lang w:val="hy-AM"/>
              </w:rPr>
              <w:t>блоки</w:t>
            </w:r>
            <w:r w:rsidRPr="001601D5">
              <w:rPr>
                <w:rFonts w:cs="Arial"/>
                <w:b/>
                <w:i/>
                <w:iCs/>
                <w:sz w:val="18"/>
                <w:szCs w:val="18"/>
                <w:lang w:val="hy-AM"/>
              </w:rPr>
              <w:t xml:space="preserve"> </w:t>
            </w:r>
            <w:r w:rsidRPr="001601D5">
              <w:rPr>
                <w:rFonts w:ascii="Calibri" w:hAnsi="Calibri" w:cs="Calibri"/>
                <w:b/>
                <w:i/>
                <w:iCs/>
                <w:sz w:val="18"/>
                <w:szCs w:val="18"/>
                <w:lang w:val="hy-AM"/>
              </w:rPr>
              <w:t>электроснобжения</w:t>
            </w:r>
            <w:r w:rsidRPr="001601D5">
              <w:rPr>
                <w:rFonts w:cs="Arial"/>
                <w:b/>
                <w:i/>
                <w:iCs/>
                <w:sz w:val="18"/>
                <w:szCs w:val="18"/>
                <w:lang w:val="hy-AM"/>
              </w:rPr>
              <w:t xml:space="preserve">, </w:t>
            </w:r>
            <w:r w:rsidRPr="001601D5">
              <w:rPr>
                <w:rFonts w:ascii="Calibri" w:hAnsi="Calibri" w:cs="Calibri"/>
                <w:b/>
                <w:i/>
                <w:iCs/>
                <w:sz w:val="18"/>
                <w:szCs w:val="18"/>
                <w:lang w:val="hy-AM"/>
              </w:rPr>
              <w:t>провода</w:t>
            </w:r>
            <w:r w:rsidRPr="001601D5">
              <w:rPr>
                <w:rFonts w:cs="Arial"/>
                <w:b/>
                <w:i/>
                <w:iCs/>
                <w:sz w:val="18"/>
                <w:szCs w:val="18"/>
                <w:lang w:val="hy-AM"/>
              </w:rPr>
              <w:t xml:space="preserve"> </w:t>
            </w:r>
            <w:r w:rsidRPr="001601D5">
              <w:rPr>
                <w:rFonts w:ascii="Calibri" w:hAnsi="Calibri" w:cs="Calibri"/>
                <w:b/>
                <w:i/>
                <w:iCs/>
                <w:sz w:val="18"/>
                <w:szCs w:val="18"/>
                <w:lang w:val="hy-AM"/>
              </w:rPr>
              <w:t>и</w:t>
            </w:r>
            <w:r w:rsidRPr="001601D5">
              <w:rPr>
                <w:rFonts w:cs="Arial"/>
                <w:b/>
                <w:i/>
                <w:iCs/>
                <w:sz w:val="18"/>
                <w:szCs w:val="18"/>
                <w:lang w:val="hy-AM"/>
              </w:rPr>
              <w:t xml:space="preserve"> </w:t>
            </w:r>
            <w:r w:rsidRPr="001601D5">
              <w:rPr>
                <w:rFonts w:ascii="Calibri" w:hAnsi="Calibri" w:cs="Calibri"/>
                <w:b/>
                <w:i/>
                <w:iCs/>
                <w:sz w:val="18"/>
                <w:szCs w:val="18"/>
                <w:lang w:val="hy-AM"/>
              </w:rPr>
              <w:t>узлы</w:t>
            </w:r>
            <w:r w:rsidRPr="001601D5">
              <w:rPr>
                <w:rFonts w:cs="Arial"/>
                <w:b/>
                <w:i/>
                <w:iCs/>
                <w:sz w:val="18"/>
                <w:szCs w:val="18"/>
                <w:lang w:val="hy-AM"/>
              </w:rPr>
              <w:t xml:space="preserve"> </w:t>
            </w:r>
            <w:r w:rsidRPr="001601D5">
              <w:rPr>
                <w:rFonts w:ascii="Calibri" w:hAnsi="Calibri" w:cs="Calibri"/>
                <w:b/>
                <w:i/>
                <w:iCs/>
                <w:sz w:val="18"/>
                <w:szCs w:val="18"/>
                <w:lang w:val="hy-AM"/>
              </w:rPr>
              <w:t>соединения</w:t>
            </w:r>
            <w:r w:rsidRPr="001601D5">
              <w:rPr>
                <w:rFonts w:cs="Arial"/>
                <w:b/>
                <w:i/>
                <w:iCs/>
                <w:sz w:val="18"/>
                <w:szCs w:val="18"/>
                <w:lang w:val="hy-AM"/>
              </w:rPr>
              <w:t xml:space="preserve"> ), </w:t>
            </w:r>
            <w:r w:rsidRPr="001601D5">
              <w:rPr>
                <w:rFonts w:ascii="Calibri" w:hAnsi="Calibri" w:cs="Calibri"/>
                <w:b/>
                <w:i/>
                <w:iCs/>
                <w:sz w:val="18"/>
                <w:szCs w:val="18"/>
                <w:lang w:val="hy-AM"/>
              </w:rPr>
              <w:t>полный</w:t>
            </w:r>
            <w:r w:rsidRPr="001601D5">
              <w:rPr>
                <w:rFonts w:cs="Arial"/>
                <w:b/>
                <w:i/>
                <w:iCs/>
                <w:sz w:val="18"/>
                <w:szCs w:val="18"/>
                <w:lang w:val="hy-AM"/>
              </w:rPr>
              <w:t xml:space="preserve"> </w:t>
            </w:r>
            <w:r w:rsidRPr="001601D5">
              <w:rPr>
                <w:rFonts w:ascii="Calibri" w:hAnsi="Calibri" w:cs="Calibri"/>
                <w:b/>
                <w:i/>
                <w:iCs/>
                <w:sz w:val="18"/>
                <w:szCs w:val="18"/>
                <w:lang w:val="hy-AM"/>
              </w:rPr>
              <w:t>программный</w:t>
            </w:r>
            <w:r w:rsidRPr="001601D5">
              <w:rPr>
                <w:rFonts w:cs="Arial"/>
                <w:b/>
                <w:i/>
                <w:iCs/>
                <w:sz w:val="18"/>
                <w:szCs w:val="18"/>
                <w:lang w:val="hy-AM"/>
              </w:rPr>
              <w:t xml:space="preserve"> </w:t>
            </w:r>
            <w:r w:rsidRPr="001601D5">
              <w:rPr>
                <w:rFonts w:ascii="Calibri" w:hAnsi="Calibri" w:cs="Calibri"/>
                <w:b/>
                <w:i/>
                <w:iCs/>
                <w:sz w:val="18"/>
                <w:szCs w:val="18"/>
                <w:lang w:val="hy-AM"/>
              </w:rPr>
              <w:t>и</w:t>
            </w:r>
            <w:r w:rsidRPr="001601D5">
              <w:rPr>
                <w:rFonts w:cs="Arial"/>
                <w:b/>
                <w:i/>
                <w:iCs/>
                <w:sz w:val="18"/>
                <w:szCs w:val="18"/>
                <w:lang w:val="hy-AM"/>
              </w:rPr>
              <w:t xml:space="preserve"> </w:t>
            </w:r>
            <w:r w:rsidRPr="001601D5">
              <w:rPr>
                <w:rFonts w:ascii="Calibri" w:hAnsi="Calibri" w:cs="Calibri"/>
                <w:b/>
                <w:i/>
                <w:iCs/>
                <w:sz w:val="18"/>
                <w:szCs w:val="18"/>
                <w:lang w:val="hy-AM"/>
              </w:rPr>
              <w:t>технический</w:t>
            </w:r>
            <w:r w:rsidRPr="001601D5">
              <w:rPr>
                <w:rFonts w:cs="Arial"/>
                <w:b/>
                <w:i/>
                <w:iCs/>
                <w:sz w:val="18"/>
                <w:szCs w:val="18"/>
                <w:lang w:val="hy-AM"/>
              </w:rPr>
              <w:t xml:space="preserve"> </w:t>
            </w:r>
            <w:r w:rsidRPr="001601D5">
              <w:rPr>
                <w:rFonts w:ascii="Calibri" w:hAnsi="Calibri" w:cs="Calibri"/>
                <w:b/>
                <w:i/>
                <w:iCs/>
                <w:sz w:val="18"/>
                <w:szCs w:val="18"/>
                <w:lang w:val="hy-AM"/>
              </w:rPr>
              <w:t>осмотр</w:t>
            </w:r>
            <w:r w:rsidRPr="001601D5">
              <w:rPr>
                <w:rFonts w:cs="Arial"/>
                <w:b/>
                <w:i/>
                <w:iCs/>
                <w:sz w:val="18"/>
                <w:szCs w:val="18"/>
                <w:lang w:val="hy-AM"/>
              </w:rPr>
              <w:t xml:space="preserve">, </w:t>
            </w:r>
            <w:r w:rsidRPr="001601D5">
              <w:rPr>
                <w:rFonts w:ascii="Calibri" w:hAnsi="Calibri" w:cs="Calibri"/>
                <w:b/>
                <w:i/>
                <w:iCs/>
                <w:sz w:val="18"/>
                <w:szCs w:val="18"/>
                <w:lang w:val="hy-AM"/>
              </w:rPr>
              <w:t>отладка</w:t>
            </w:r>
            <w:r w:rsidRPr="001601D5">
              <w:rPr>
                <w:rFonts w:cs="Arial"/>
                <w:b/>
                <w:i/>
                <w:iCs/>
                <w:sz w:val="18"/>
                <w:szCs w:val="18"/>
                <w:lang w:val="hy-AM"/>
              </w:rPr>
              <w:t xml:space="preserve">, </w:t>
            </w:r>
            <w:r w:rsidRPr="001601D5">
              <w:rPr>
                <w:rFonts w:ascii="Calibri" w:hAnsi="Calibri" w:cs="Calibri"/>
                <w:b/>
                <w:i/>
                <w:iCs/>
                <w:sz w:val="18"/>
                <w:szCs w:val="18"/>
                <w:lang w:val="hy-AM"/>
              </w:rPr>
              <w:t>настройка</w:t>
            </w:r>
            <w:r w:rsidRPr="001601D5">
              <w:rPr>
                <w:rFonts w:cs="Arial"/>
                <w:b/>
                <w:i/>
                <w:iCs/>
                <w:sz w:val="18"/>
                <w:szCs w:val="18"/>
                <w:lang w:val="hy-AM"/>
              </w:rPr>
              <w:t xml:space="preserve"> </w:t>
            </w:r>
            <w:r w:rsidRPr="001601D5">
              <w:rPr>
                <w:rFonts w:ascii="Calibri" w:hAnsi="Calibri" w:cs="Calibri"/>
                <w:b/>
                <w:i/>
                <w:iCs/>
                <w:sz w:val="18"/>
                <w:szCs w:val="18"/>
                <w:lang w:val="hy-AM"/>
              </w:rPr>
              <w:t>функций</w:t>
            </w:r>
            <w:r w:rsidRPr="001601D5">
              <w:rPr>
                <w:rFonts w:cs="Arial"/>
                <w:b/>
                <w:i/>
                <w:iCs/>
                <w:sz w:val="18"/>
                <w:szCs w:val="18"/>
                <w:lang w:val="hy-AM"/>
              </w:rPr>
              <w:t xml:space="preserve">, </w:t>
            </w:r>
            <w:r w:rsidRPr="001601D5">
              <w:rPr>
                <w:rFonts w:ascii="Calibri" w:hAnsi="Calibri" w:cs="Calibri"/>
                <w:b/>
                <w:i/>
                <w:iCs/>
                <w:sz w:val="18"/>
                <w:szCs w:val="18"/>
                <w:lang w:val="hy-AM"/>
              </w:rPr>
              <w:t>отладка</w:t>
            </w:r>
            <w:r w:rsidRPr="001601D5">
              <w:rPr>
                <w:rFonts w:cs="Arial"/>
                <w:b/>
                <w:i/>
                <w:iCs/>
                <w:sz w:val="18"/>
                <w:szCs w:val="18"/>
                <w:lang w:val="hy-AM"/>
              </w:rPr>
              <w:t xml:space="preserve"> </w:t>
            </w:r>
            <w:r w:rsidRPr="001601D5">
              <w:rPr>
                <w:rFonts w:ascii="Calibri" w:hAnsi="Calibri" w:cs="Calibri"/>
                <w:b/>
                <w:i/>
                <w:iCs/>
                <w:sz w:val="18"/>
                <w:szCs w:val="18"/>
                <w:lang w:val="hy-AM"/>
              </w:rPr>
              <w:t>функций</w:t>
            </w:r>
            <w:r w:rsidRPr="001601D5">
              <w:rPr>
                <w:rFonts w:cs="Arial"/>
                <w:b/>
                <w:i/>
                <w:iCs/>
                <w:sz w:val="18"/>
                <w:szCs w:val="18"/>
                <w:lang w:val="hy-AM"/>
              </w:rPr>
              <w:t xml:space="preserve"> </w:t>
            </w:r>
            <w:r w:rsidRPr="001601D5">
              <w:rPr>
                <w:rFonts w:ascii="Calibri" w:hAnsi="Calibri" w:cs="Calibri"/>
                <w:b/>
                <w:i/>
                <w:iCs/>
                <w:sz w:val="18"/>
                <w:szCs w:val="18"/>
                <w:lang w:val="hy-AM"/>
              </w:rPr>
              <w:t>для</w:t>
            </w:r>
            <w:r w:rsidRPr="001601D5">
              <w:rPr>
                <w:rFonts w:cs="Arial"/>
                <w:b/>
                <w:i/>
                <w:iCs/>
                <w:sz w:val="18"/>
                <w:szCs w:val="18"/>
                <w:lang w:val="hy-AM"/>
              </w:rPr>
              <w:t xml:space="preserve"> </w:t>
            </w:r>
            <w:r w:rsidRPr="001601D5">
              <w:rPr>
                <w:rFonts w:ascii="Calibri" w:hAnsi="Calibri" w:cs="Calibri"/>
                <w:b/>
                <w:i/>
                <w:iCs/>
                <w:sz w:val="18"/>
                <w:szCs w:val="18"/>
                <w:lang w:val="hy-AM"/>
              </w:rPr>
              <w:t>обеспечения</w:t>
            </w:r>
            <w:r w:rsidRPr="001601D5">
              <w:rPr>
                <w:rFonts w:cs="Arial"/>
                <w:b/>
                <w:i/>
                <w:iCs/>
                <w:sz w:val="18"/>
                <w:szCs w:val="18"/>
                <w:lang w:val="hy-AM"/>
              </w:rPr>
              <w:t xml:space="preserve"> </w:t>
            </w:r>
            <w:r w:rsidRPr="001601D5">
              <w:rPr>
                <w:rFonts w:ascii="Calibri" w:hAnsi="Calibri" w:cs="Calibri"/>
                <w:b/>
                <w:i/>
                <w:iCs/>
                <w:sz w:val="18"/>
                <w:szCs w:val="18"/>
                <w:lang w:val="hy-AM"/>
              </w:rPr>
              <w:t>бесперебойной</w:t>
            </w:r>
            <w:r w:rsidRPr="001601D5">
              <w:rPr>
                <w:rFonts w:cs="Arial"/>
                <w:b/>
                <w:i/>
                <w:iCs/>
                <w:sz w:val="18"/>
                <w:szCs w:val="18"/>
                <w:lang w:val="hy-AM"/>
              </w:rPr>
              <w:t xml:space="preserve"> </w:t>
            </w:r>
            <w:r w:rsidRPr="001601D5">
              <w:rPr>
                <w:rFonts w:ascii="Calibri" w:hAnsi="Calibri" w:cs="Calibri"/>
                <w:b/>
                <w:i/>
                <w:iCs/>
                <w:sz w:val="18"/>
                <w:szCs w:val="18"/>
                <w:lang w:val="hy-AM"/>
              </w:rPr>
              <w:t>работы</w:t>
            </w:r>
            <w:r w:rsidRPr="001601D5">
              <w:rPr>
                <w:rFonts w:cs="Arial"/>
                <w:b/>
                <w:i/>
                <w:iCs/>
                <w:sz w:val="18"/>
                <w:szCs w:val="18"/>
                <w:lang w:val="hy-AM"/>
              </w:rPr>
              <w:t xml:space="preserve"> </w:t>
            </w:r>
            <w:r w:rsidRPr="001601D5">
              <w:rPr>
                <w:rFonts w:ascii="Calibri" w:hAnsi="Calibri" w:cs="Calibri"/>
                <w:b/>
                <w:i/>
                <w:iCs/>
                <w:sz w:val="18"/>
                <w:szCs w:val="18"/>
                <w:lang w:val="hy-AM"/>
              </w:rPr>
              <w:t>и</w:t>
            </w:r>
            <w:r w:rsidRPr="001601D5">
              <w:rPr>
                <w:rFonts w:cs="Arial"/>
                <w:b/>
                <w:i/>
                <w:iCs/>
                <w:sz w:val="18"/>
                <w:szCs w:val="18"/>
                <w:lang w:val="hy-AM"/>
              </w:rPr>
              <w:t xml:space="preserve"> </w:t>
            </w:r>
            <w:r w:rsidRPr="001601D5">
              <w:rPr>
                <w:rFonts w:ascii="Calibri" w:hAnsi="Calibri" w:cs="Calibri"/>
                <w:b/>
                <w:i/>
                <w:iCs/>
                <w:sz w:val="18"/>
                <w:szCs w:val="18"/>
                <w:lang w:val="hy-AM"/>
              </w:rPr>
              <w:t>безопасной</w:t>
            </w:r>
            <w:r w:rsidRPr="001601D5">
              <w:rPr>
                <w:rFonts w:cs="Arial"/>
                <w:b/>
                <w:i/>
                <w:iCs/>
                <w:sz w:val="18"/>
                <w:szCs w:val="18"/>
                <w:lang w:val="hy-AM"/>
              </w:rPr>
              <w:t xml:space="preserve"> </w:t>
            </w:r>
            <w:r w:rsidRPr="001601D5">
              <w:rPr>
                <w:rFonts w:ascii="Calibri" w:hAnsi="Calibri" w:cs="Calibri"/>
                <w:b/>
                <w:i/>
                <w:iCs/>
                <w:sz w:val="18"/>
                <w:szCs w:val="18"/>
                <w:lang w:val="hy-AM"/>
              </w:rPr>
              <w:t>эксплуатации</w:t>
            </w:r>
            <w:r w:rsidRPr="001601D5">
              <w:rPr>
                <w:rFonts w:cs="Arial"/>
                <w:b/>
                <w:i/>
                <w:iCs/>
                <w:sz w:val="18"/>
                <w:szCs w:val="18"/>
                <w:lang w:val="hy-AM"/>
              </w:rPr>
              <w:t xml:space="preserve">, </w:t>
            </w:r>
            <w:r w:rsidRPr="001601D5">
              <w:rPr>
                <w:rFonts w:ascii="Calibri" w:hAnsi="Calibri" w:cs="Calibri"/>
                <w:b/>
                <w:i/>
                <w:iCs/>
                <w:sz w:val="18"/>
                <w:szCs w:val="18"/>
                <w:lang w:val="hy-AM"/>
              </w:rPr>
              <w:t>для</w:t>
            </w:r>
            <w:r w:rsidRPr="001601D5">
              <w:rPr>
                <w:rFonts w:cs="Arial"/>
                <w:b/>
                <w:i/>
                <w:iCs/>
                <w:sz w:val="18"/>
                <w:szCs w:val="18"/>
                <w:lang w:val="hy-AM"/>
              </w:rPr>
              <w:t xml:space="preserve"> </w:t>
            </w:r>
            <w:r w:rsidRPr="001601D5">
              <w:rPr>
                <w:rFonts w:ascii="Calibri" w:hAnsi="Calibri" w:cs="Calibri"/>
                <w:b/>
                <w:i/>
                <w:iCs/>
                <w:sz w:val="18"/>
                <w:szCs w:val="18"/>
                <w:lang w:val="hy-AM"/>
              </w:rPr>
              <w:t>обеспечения</w:t>
            </w:r>
            <w:r w:rsidRPr="001601D5">
              <w:rPr>
                <w:rFonts w:cs="Arial"/>
                <w:b/>
                <w:i/>
                <w:iCs/>
                <w:sz w:val="18"/>
                <w:szCs w:val="18"/>
                <w:lang w:val="hy-AM"/>
              </w:rPr>
              <w:t xml:space="preserve"> </w:t>
            </w:r>
            <w:r w:rsidRPr="001601D5">
              <w:rPr>
                <w:rFonts w:ascii="Calibri" w:hAnsi="Calibri" w:cs="Calibri"/>
                <w:b/>
                <w:i/>
                <w:iCs/>
                <w:sz w:val="18"/>
                <w:szCs w:val="18"/>
                <w:lang w:val="hy-AM"/>
              </w:rPr>
              <w:t>нормального</w:t>
            </w:r>
            <w:r w:rsidRPr="001601D5">
              <w:rPr>
                <w:rFonts w:cs="Arial"/>
                <w:b/>
                <w:i/>
                <w:iCs/>
                <w:sz w:val="18"/>
                <w:szCs w:val="18"/>
                <w:lang w:val="hy-AM"/>
              </w:rPr>
              <w:t xml:space="preserve"> </w:t>
            </w:r>
            <w:r w:rsidRPr="001601D5">
              <w:rPr>
                <w:rFonts w:ascii="Calibri" w:hAnsi="Calibri" w:cs="Calibri"/>
                <w:b/>
                <w:i/>
                <w:iCs/>
                <w:sz w:val="18"/>
                <w:szCs w:val="18"/>
                <w:lang w:val="hy-AM"/>
              </w:rPr>
              <w:t>режима</w:t>
            </w:r>
            <w:r w:rsidRPr="001601D5">
              <w:rPr>
                <w:rFonts w:cs="Arial"/>
                <w:b/>
                <w:i/>
                <w:iCs/>
                <w:sz w:val="18"/>
                <w:szCs w:val="18"/>
                <w:lang w:val="hy-AM"/>
              </w:rPr>
              <w:t xml:space="preserve"> </w:t>
            </w:r>
            <w:r w:rsidRPr="001601D5">
              <w:rPr>
                <w:rFonts w:ascii="Calibri" w:hAnsi="Calibri" w:cs="Calibri"/>
                <w:b/>
                <w:i/>
                <w:iCs/>
                <w:sz w:val="18"/>
                <w:szCs w:val="18"/>
                <w:lang w:val="hy-AM"/>
              </w:rPr>
              <w:t>работы</w:t>
            </w:r>
            <w:r w:rsidRPr="001601D5">
              <w:rPr>
                <w:rFonts w:cs="Arial"/>
                <w:b/>
                <w:i/>
                <w:iCs/>
                <w:sz w:val="18"/>
                <w:szCs w:val="18"/>
                <w:lang w:val="hy-AM"/>
              </w:rPr>
              <w:t xml:space="preserve"> </w:t>
            </w:r>
            <w:r w:rsidRPr="001601D5">
              <w:rPr>
                <w:rFonts w:ascii="Calibri" w:hAnsi="Calibri" w:cs="Calibri"/>
                <w:b/>
                <w:i/>
                <w:iCs/>
                <w:sz w:val="18"/>
                <w:szCs w:val="18"/>
                <w:lang w:val="hy-AM"/>
              </w:rPr>
              <w:t>через</w:t>
            </w:r>
            <w:r w:rsidRPr="001601D5">
              <w:rPr>
                <w:rFonts w:cs="Arial"/>
                <w:b/>
                <w:i/>
                <w:iCs/>
                <w:sz w:val="18"/>
                <w:szCs w:val="18"/>
                <w:lang w:val="hy-AM"/>
              </w:rPr>
              <w:t xml:space="preserve"> </w:t>
            </w:r>
            <w:r w:rsidRPr="001601D5">
              <w:rPr>
                <w:rFonts w:ascii="Calibri" w:hAnsi="Calibri" w:cs="Calibri"/>
                <w:b/>
                <w:i/>
                <w:iCs/>
                <w:sz w:val="18"/>
                <w:szCs w:val="18"/>
                <w:lang w:val="hy-AM"/>
              </w:rPr>
              <w:t>каждые</w:t>
            </w:r>
            <w:r w:rsidRPr="001601D5">
              <w:rPr>
                <w:rFonts w:cs="Arial"/>
                <w:b/>
                <w:i/>
                <w:iCs/>
                <w:sz w:val="18"/>
                <w:szCs w:val="18"/>
                <w:lang w:val="hy-AM"/>
              </w:rPr>
              <w:t xml:space="preserve"> 2 </w:t>
            </w:r>
            <w:r w:rsidRPr="001601D5">
              <w:rPr>
                <w:rFonts w:ascii="Calibri" w:hAnsi="Calibri" w:cs="Calibri"/>
                <w:b/>
                <w:i/>
                <w:iCs/>
                <w:sz w:val="18"/>
                <w:szCs w:val="18"/>
                <w:lang w:val="hy-AM"/>
              </w:rPr>
              <w:t>дня</w:t>
            </w:r>
            <w:r w:rsidRPr="001601D5">
              <w:rPr>
                <w:rFonts w:cs="Arial"/>
                <w:b/>
                <w:i/>
                <w:iCs/>
                <w:sz w:val="18"/>
                <w:szCs w:val="18"/>
                <w:lang w:val="hy-AM"/>
              </w:rPr>
              <w:t xml:space="preserve"> </w:t>
            </w:r>
            <w:r w:rsidRPr="001601D5">
              <w:rPr>
                <w:rFonts w:ascii="Calibri" w:hAnsi="Calibri" w:cs="Calibri"/>
                <w:b/>
                <w:i/>
                <w:iCs/>
                <w:sz w:val="18"/>
                <w:szCs w:val="18"/>
                <w:lang w:val="hy-AM"/>
              </w:rPr>
              <w:t>Со</w:t>
            </w:r>
            <w:r w:rsidRPr="001601D5">
              <w:rPr>
                <w:rFonts w:cs="Arial"/>
                <w:b/>
                <w:i/>
                <w:iCs/>
                <w:sz w:val="18"/>
                <w:szCs w:val="18"/>
                <w:lang w:val="hy-AM"/>
              </w:rPr>
              <w:t xml:space="preserve"> </w:t>
            </w:r>
            <w:r w:rsidRPr="001601D5">
              <w:rPr>
                <w:rFonts w:ascii="Calibri" w:hAnsi="Calibri" w:cs="Calibri"/>
                <w:b/>
                <w:i/>
                <w:iCs/>
                <w:sz w:val="18"/>
                <w:szCs w:val="18"/>
                <w:lang w:val="hy-AM"/>
              </w:rPr>
              <w:t>дня</w:t>
            </w:r>
            <w:r w:rsidRPr="001601D5">
              <w:rPr>
                <w:rFonts w:cs="Arial"/>
                <w:b/>
                <w:i/>
                <w:iCs/>
                <w:sz w:val="18"/>
                <w:szCs w:val="18"/>
                <w:lang w:val="hy-AM"/>
              </w:rPr>
              <w:t xml:space="preserve"> </w:t>
            </w:r>
            <w:r w:rsidRPr="001601D5">
              <w:rPr>
                <w:rFonts w:ascii="Calibri" w:hAnsi="Calibri" w:cs="Calibri"/>
                <w:b/>
                <w:i/>
                <w:iCs/>
                <w:sz w:val="18"/>
                <w:szCs w:val="18"/>
                <w:lang w:val="hy-AM"/>
              </w:rPr>
              <w:t>вступления</w:t>
            </w:r>
            <w:r w:rsidRPr="001601D5">
              <w:rPr>
                <w:rFonts w:cs="Arial"/>
                <w:b/>
                <w:i/>
                <w:iCs/>
                <w:sz w:val="18"/>
                <w:szCs w:val="18"/>
                <w:lang w:val="hy-AM"/>
              </w:rPr>
              <w:t xml:space="preserve"> </w:t>
            </w:r>
            <w:r w:rsidRPr="001601D5">
              <w:rPr>
                <w:rFonts w:ascii="Calibri" w:hAnsi="Calibri" w:cs="Calibri"/>
                <w:b/>
                <w:i/>
                <w:iCs/>
                <w:sz w:val="18"/>
                <w:szCs w:val="18"/>
                <w:lang w:val="hy-AM"/>
              </w:rPr>
              <w:t>в</w:t>
            </w:r>
            <w:r w:rsidRPr="001601D5">
              <w:rPr>
                <w:rFonts w:cs="Arial"/>
                <w:b/>
                <w:i/>
                <w:iCs/>
                <w:sz w:val="18"/>
                <w:szCs w:val="18"/>
                <w:lang w:val="hy-AM"/>
              </w:rPr>
              <w:t xml:space="preserve"> </w:t>
            </w:r>
            <w:r w:rsidRPr="001601D5">
              <w:rPr>
                <w:rFonts w:ascii="Calibri" w:hAnsi="Calibri" w:cs="Calibri"/>
                <w:b/>
                <w:i/>
                <w:iCs/>
                <w:sz w:val="18"/>
                <w:szCs w:val="18"/>
                <w:lang w:val="hy-AM"/>
              </w:rPr>
              <w:t>силу</w:t>
            </w:r>
            <w:r w:rsidRPr="001601D5">
              <w:rPr>
                <w:rFonts w:cs="Arial"/>
                <w:b/>
                <w:i/>
                <w:iCs/>
                <w:sz w:val="18"/>
                <w:szCs w:val="18"/>
                <w:lang w:val="hy-AM"/>
              </w:rPr>
              <w:t xml:space="preserve"> </w:t>
            </w:r>
            <w:r w:rsidRPr="001601D5">
              <w:rPr>
                <w:rFonts w:ascii="Calibri" w:hAnsi="Calibri" w:cs="Calibri"/>
                <w:b/>
                <w:i/>
                <w:iCs/>
                <w:sz w:val="18"/>
                <w:szCs w:val="18"/>
                <w:lang w:val="hy-AM"/>
              </w:rPr>
              <w:t>прав</w:t>
            </w:r>
            <w:r w:rsidRPr="001601D5">
              <w:rPr>
                <w:rFonts w:cs="Arial"/>
                <w:b/>
                <w:i/>
                <w:iCs/>
                <w:sz w:val="18"/>
                <w:szCs w:val="18"/>
                <w:lang w:val="hy-AM"/>
              </w:rPr>
              <w:t xml:space="preserve"> </w:t>
            </w:r>
            <w:r w:rsidRPr="001601D5">
              <w:rPr>
                <w:rFonts w:ascii="Calibri" w:hAnsi="Calibri" w:cs="Calibri"/>
                <w:b/>
                <w:i/>
                <w:iCs/>
                <w:sz w:val="18"/>
                <w:szCs w:val="18"/>
                <w:lang w:val="hy-AM"/>
              </w:rPr>
              <w:t>и</w:t>
            </w:r>
            <w:r w:rsidRPr="001601D5">
              <w:rPr>
                <w:rFonts w:cs="Arial"/>
                <w:b/>
                <w:i/>
                <w:iCs/>
                <w:sz w:val="18"/>
                <w:szCs w:val="18"/>
                <w:lang w:val="hy-AM"/>
              </w:rPr>
              <w:t xml:space="preserve"> </w:t>
            </w:r>
            <w:r w:rsidRPr="001601D5">
              <w:rPr>
                <w:rFonts w:ascii="Calibri" w:hAnsi="Calibri" w:cs="Calibri"/>
                <w:b/>
                <w:i/>
                <w:iCs/>
                <w:sz w:val="18"/>
                <w:szCs w:val="18"/>
                <w:lang w:val="hy-AM"/>
              </w:rPr>
              <w:t>обязанностей</w:t>
            </w:r>
            <w:r w:rsidRPr="001601D5">
              <w:rPr>
                <w:rFonts w:cs="Arial"/>
                <w:b/>
                <w:i/>
                <w:iCs/>
                <w:sz w:val="18"/>
                <w:szCs w:val="18"/>
                <w:lang w:val="hy-AM"/>
              </w:rPr>
              <w:t xml:space="preserve"> </w:t>
            </w:r>
            <w:r w:rsidRPr="001601D5">
              <w:rPr>
                <w:rFonts w:ascii="Calibri" w:hAnsi="Calibri" w:cs="Calibri"/>
                <w:b/>
                <w:i/>
                <w:iCs/>
                <w:sz w:val="18"/>
                <w:szCs w:val="18"/>
                <w:lang w:val="hy-AM"/>
              </w:rPr>
              <w:t>сторон</w:t>
            </w:r>
            <w:r w:rsidRPr="001601D5">
              <w:rPr>
                <w:rFonts w:cs="Arial"/>
                <w:b/>
                <w:i/>
                <w:iCs/>
                <w:sz w:val="18"/>
                <w:szCs w:val="18"/>
                <w:lang w:val="hy-AM"/>
              </w:rPr>
              <w:t xml:space="preserve">, </w:t>
            </w:r>
            <w:r w:rsidRPr="001601D5">
              <w:rPr>
                <w:rFonts w:ascii="Calibri" w:hAnsi="Calibri" w:cs="Calibri"/>
                <w:b/>
                <w:i/>
                <w:iCs/>
                <w:sz w:val="18"/>
                <w:szCs w:val="18"/>
                <w:lang w:val="hy-AM"/>
              </w:rPr>
              <w:t>предусмотренных</w:t>
            </w:r>
            <w:r w:rsidRPr="001601D5">
              <w:rPr>
                <w:rFonts w:cs="Arial"/>
                <w:b/>
                <w:i/>
                <w:iCs/>
                <w:sz w:val="18"/>
                <w:szCs w:val="18"/>
                <w:lang w:val="hy-AM"/>
              </w:rPr>
              <w:t xml:space="preserve"> </w:t>
            </w:r>
            <w:r w:rsidRPr="001601D5">
              <w:rPr>
                <w:rFonts w:ascii="Calibri" w:hAnsi="Calibri" w:cs="Calibri"/>
                <w:b/>
                <w:i/>
                <w:iCs/>
                <w:sz w:val="18"/>
                <w:szCs w:val="18"/>
                <w:lang w:val="hy-AM"/>
              </w:rPr>
              <w:t>договором</w:t>
            </w:r>
            <w:r w:rsidRPr="001601D5">
              <w:rPr>
                <w:rFonts w:cs="Arial"/>
                <w:b/>
                <w:i/>
                <w:iCs/>
                <w:sz w:val="18"/>
                <w:szCs w:val="18"/>
                <w:lang w:val="hy-AM"/>
              </w:rPr>
              <w:t xml:space="preserve"> </w:t>
            </w:r>
            <w:r w:rsidRPr="001601D5">
              <w:rPr>
                <w:rFonts w:ascii="Calibri" w:hAnsi="Calibri" w:cs="Calibri"/>
                <w:b/>
                <w:i/>
                <w:iCs/>
                <w:sz w:val="18"/>
                <w:szCs w:val="18"/>
                <w:lang w:val="hy-AM"/>
              </w:rPr>
              <w:t>до</w:t>
            </w:r>
            <w:r w:rsidRPr="001601D5">
              <w:rPr>
                <w:rFonts w:cs="Arial"/>
                <w:b/>
                <w:i/>
                <w:iCs/>
                <w:sz w:val="18"/>
                <w:szCs w:val="18"/>
                <w:lang w:val="hy-AM"/>
              </w:rPr>
              <w:t xml:space="preserve"> 2</w:t>
            </w:r>
            <w:r>
              <w:rPr>
                <w:rFonts w:asciiTheme="minorHAnsi" w:hAnsiTheme="minorHAnsi" w:cs="Arial"/>
                <w:b/>
                <w:i/>
                <w:iCs/>
                <w:sz w:val="18"/>
                <w:szCs w:val="18"/>
              </w:rPr>
              <w:t>3</w:t>
            </w:r>
            <w:r w:rsidRPr="001601D5">
              <w:rPr>
                <w:rFonts w:cs="Arial"/>
                <w:b/>
                <w:i/>
                <w:iCs/>
                <w:sz w:val="18"/>
                <w:szCs w:val="18"/>
                <w:lang w:val="hy-AM"/>
              </w:rPr>
              <w:t>.12.202</w:t>
            </w:r>
            <w:r>
              <w:rPr>
                <w:rFonts w:asciiTheme="minorHAnsi" w:hAnsiTheme="minorHAnsi" w:cs="Arial"/>
                <w:b/>
                <w:i/>
                <w:iCs/>
                <w:sz w:val="18"/>
                <w:szCs w:val="18"/>
              </w:rPr>
              <w:t>2</w:t>
            </w:r>
            <w:r w:rsidRPr="001601D5">
              <w:rPr>
                <w:rFonts w:cs="Arial"/>
                <w:b/>
                <w:i/>
                <w:iCs/>
                <w:sz w:val="18"/>
                <w:szCs w:val="18"/>
                <w:lang w:val="hy-AM"/>
              </w:rPr>
              <w:t xml:space="preserve">  </w:t>
            </w:r>
            <w:r w:rsidRPr="001601D5">
              <w:rPr>
                <w:rFonts w:ascii="Calibri" w:hAnsi="Calibri" w:cs="Calibri"/>
                <w:i/>
                <w:iCs/>
                <w:sz w:val="18"/>
                <w:szCs w:val="18"/>
                <w:lang w:val="hy-AM"/>
              </w:rPr>
              <w:t>но</w:t>
            </w:r>
            <w:r w:rsidRPr="001601D5">
              <w:rPr>
                <w:rFonts w:cs="Arial"/>
                <w:i/>
                <w:iCs/>
                <w:sz w:val="18"/>
                <w:szCs w:val="18"/>
                <w:lang w:val="hy-AM"/>
              </w:rPr>
              <w:t xml:space="preserve"> </w:t>
            </w:r>
            <w:r w:rsidRPr="001601D5">
              <w:rPr>
                <w:rFonts w:ascii="Calibri" w:hAnsi="Calibri" w:cs="Calibri"/>
                <w:i/>
                <w:iCs/>
                <w:sz w:val="18"/>
                <w:szCs w:val="18"/>
                <w:lang w:val="hy-AM"/>
              </w:rPr>
              <w:t>не</w:t>
            </w:r>
            <w:r w:rsidRPr="001601D5">
              <w:rPr>
                <w:rFonts w:cs="Arial"/>
                <w:i/>
                <w:iCs/>
                <w:sz w:val="18"/>
                <w:szCs w:val="18"/>
                <w:lang w:val="hy-AM"/>
              </w:rPr>
              <w:t xml:space="preserve"> </w:t>
            </w:r>
            <w:r w:rsidRPr="001601D5">
              <w:rPr>
                <w:rFonts w:ascii="Calibri" w:hAnsi="Calibri" w:cs="Calibri"/>
                <w:i/>
                <w:iCs/>
                <w:sz w:val="18"/>
                <w:szCs w:val="18"/>
                <w:lang w:val="hy-AM"/>
              </w:rPr>
              <w:t>реже</w:t>
            </w:r>
            <w:r w:rsidRPr="001601D5">
              <w:rPr>
                <w:rFonts w:cs="Arial"/>
                <w:i/>
                <w:iCs/>
                <w:sz w:val="18"/>
                <w:szCs w:val="18"/>
                <w:lang w:val="hy-AM"/>
              </w:rPr>
              <w:t xml:space="preserve">, </w:t>
            </w:r>
            <w:r w:rsidRPr="001601D5">
              <w:rPr>
                <w:rFonts w:ascii="Calibri" w:hAnsi="Calibri" w:cs="Calibri"/>
                <w:i/>
                <w:iCs/>
                <w:sz w:val="18"/>
                <w:szCs w:val="18"/>
                <w:lang w:val="hy-AM"/>
              </w:rPr>
              <w:t>чем</w:t>
            </w:r>
            <w:r w:rsidRPr="001601D5">
              <w:rPr>
                <w:rFonts w:cs="Arial"/>
                <w:i/>
                <w:iCs/>
                <w:sz w:val="18"/>
                <w:szCs w:val="18"/>
                <w:lang w:val="hy-AM"/>
              </w:rPr>
              <w:t xml:space="preserve"> 3 </w:t>
            </w:r>
            <w:r w:rsidRPr="001601D5">
              <w:rPr>
                <w:rFonts w:ascii="Calibri" w:hAnsi="Calibri" w:cs="Calibri"/>
                <w:i/>
                <w:iCs/>
                <w:sz w:val="18"/>
                <w:szCs w:val="18"/>
                <w:lang w:val="hy-AM"/>
              </w:rPr>
              <w:t>раза</w:t>
            </w:r>
            <w:r w:rsidRPr="001601D5">
              <w:rPr>
                <w:rFonts w:cs="Arial"/>
                <w:i/>
                <w:iCs/>
                <w:sz w:val="18"/>
                <w:szCs w:val="18"/>
                <w:lang w:val="hy-AM"/>
              </w:rPr>
              <w:t xml:space="preserve"> </w:t>
            </w:r>
            <w:r w:rsidRPr="001601D5">
              <w:rPr>
                <w:rFonts w:ascii="Calibri" w:hAnsi="Calibri" w:cs="Calibri"/>
                <w:i/>
                <w:iCs/>
                <w:sz w:val="18"/>
                <w:szCs w:val="18"/>
                <w:lang w:val="hy-AM"/>
              </w:rPr>
              <w:t>в</w:t>
            </w:r>
            <w:r w:rsidRPr="001601D5">
              <w:rPr>
                <w:rFonts w:cs="Arial"/>
                <w:i/>
                <w:iCs/>
                <w:sz w:val="18"/>
                <w:szCs w:val="18"/>
                <w:lang w:val="hy-AM"/>
              </w:rPr>
              <w:t xml:space="preserve"> </w:t>
            </w:r>
            <w:r w:rsidRPr="001601D5">
              <w:rPr>
                <w:rFonts w:ascii="Calibri" w:hAnsi="Calibri" w:cs="Calibri"/>
                <w:i/>
                <w:iCs/>
                <w:sz w:val="18"/>
                <w:szCs w:val="18"/>
                <w:lang w:val="hy-AM"/>
              </w:rPr>
              <w:t>неделю</w:t>
            </w:r>
            <w:r w:rsidRPr="001601D5">
              <w:rPr>
                <w:rFonts w:cs="Arial"/>
                <w:i/>
                <w:iCs/>
                <w:sz w:val="18"/>
                <w:szCs w:val="18"/>
                <w:lang w:val="hy-AM"/>
              </w:rPr>
              <w:t xml:space="preserve"> </w:t>
            </w:r>
            <w:r w:rsidRPr="001601D5">
              <w:rPr>
                <w:rFonts w:ascii="Calibri" w:hAnsi="Calibri" w:cs="Calibri"/>
                <w:i/>
                <w:iCs/>
                <w:sz w:val="18"/>
                <w:szCs w:val="18"/>
                <w:lang w:val="hy-AM"/>
              </w:rPr>
              <w:t>в</w:t>
            </w:r>
            <w:r w:rsidRPr="001601D5">
              <w:rPr>
                <w:rFonts w:cs="Arial"/>
                <w:i/>
                <w:iCs/>
                <w:sz w:val="18"/>
                <w:szCs w:val="18"/>
                <w:lang w:val="hy-AM"/>
              </w:rPr>
              <w:t xml:space="preserve"> </w:t>
            </w:r>
            <w:r w:rsidRPr="001601D5">
              <w:rPr>
                <w:rFonts w:ascii="Calibri" w:hAnsi="Calibri" w:cs="Calibri"/>
                <w:i/>
                <w:iCs/>
                <w:sz w:val="18"/>
                <w:szCs w:val="18"/>
                <w:lang w:val="hy-AM"/>
              </w:rPr>
              <w:t>течении</w:t>
            </w:r>
            <w:r w:rsidRPr="001601D5">
              <w:rPr>
                <w:rFonts w:cs="Arial"/>
                <w:i/>
                <w:iCs/>
                <w:sz w:val="18"/>
                <w:szCs w:val="18"/>
                <w:lang w:val="hy-AM"/>
              </w:rPr>
              <w:t xml:space="preserve"> </w:t>
            </w:r>
            <w:r w:rsidRPr="001601D5">
              <w:rPr>
                <w:rFonts w:ascii="Calibri" w:hAnsi="Calibri" w:cs="Calibri"/>
                <w:i/>
                <w:iCs/>
                <w:sz w:val="18"/>
                <w:szCs w:val="18"/>
                <w:lang w:val="hy-AM"/>
              </w:rPr>
              <w:t>всего</w:t>
            </w:r>
            <w:r w:rsidRPr="001601D5">
              <w:rPr>
                <w:rFonts w:cs="Arial"/>
                <w:i/>
                <w:iCs/>
                <w:sz w:val="18"/>
                <w:szCs w:val="18"/>
                <w:lang w:val="hy-AM"/>
              </w:rPr>
              <w:t xml:space="preserve"> 202</w:t>
            </w:r>
            <w:r>
              <w:rPr>
                <w:rFonts w:asciiTheme="minorHAnsi" w:hAnsiTheme="minorHAnsi" w:cs="Arial"/>
                <w:i/>
                <w:iCs/>
                <w:sz w:val="18"/>
                <w:szCs w:val="18"/>
              </w:rPr>
              <w:t>2</w:t>
            </w:r>
            <w:r w:rsidRPr="001601D5">
              <w:rPr>
                <w:rFonts w:ascii="Calibri" w:hAnsi="Calibri" w:cs="Calibri"/>
                <w:i/>
                <w:iCs/>
                <w:sz w:val="18"/>
                <w:szCs w:val="18"/>
                <w:lang w:val="hy-AM"/>
              </w:rPr>
              <w:t>года</w:t>
            </w:r>
            <w:r w:rsidRPr="001601D5">
              <w:rPr>
                <w:rFonts w:cs="Arial"/>
                <w:i/>
                <w:iCs/>
                <w:sz w:val="18"/>
                <w:szCs w:val="18"/>
                <w:lang w:val="hy-AM"/>
              </w:rPr>
              <w:t>.</w:t>
            </w:r>
            <w:r w:rsidRPr="001601D5">
              <w:rPr>
                <w:rFonts w:cs="Arial"/>
                <w:b/>
                <w:i/>
                <w:iCs/>
                <w:sz w:val="18"/>
                <w:szCs w:val="18"/>
                <w:lang w:val="hy-AM"/>
              </w:rPr>
              <w:t xml:space="preserve"> (</w:t>
            </w:r>
            <w:r w:rsidRPr="001601D5">
              <w:rPr>
                <w:rFonts w:ascii="Calibri" w:hAnsi="Calibri" w:cs="Calibri"/>
                <w:b/>
                <w:i/>
                <w:iCs/>
                <w:sz w:val="18"/>
                <w:szCs w:val="18"/>
                <w:lang w:val="hy-AM"/>
              </w:rPr>
              <w:t>средствами</w:t>
            </w:r>
            <w:r w:rsidRPr="001601D5">
              <w:rPr>
                <w:rFonts w:cs="Arial"/>
                <w:b/>
                <w:i/>
                <w:iCs/>
                <w:sz w:val="18"/>
                <w:szCs w:val="18"/>
                <w:lang w:val="hy-AM"/>
              </w:rPr>
              <w:t xml:space="preserve"> </w:t>
            </w:r>
            <w:r w:rsidRPr="001601D5">
              <w:rPr>
                <w:rFonts w:ascii="Calibri" w:hAnsi="Calibri" w:cs="Calibri"/>
                <w:b/>
                <w:i/>
                <w:iCs/>
                <w:sz w:val="18"/>
                <w:szCs w:val="18"/>
                <w:lang w:val="hy-AM"/>
              </w:rPr>
              <w:t>и</w:t>
            </w:r>
            <w:r w:rsidRPr="001601D5">
              <w:rPr>
                <w:rFonts w:cs="Arial"/>
                <w:b/>
                <w:i/>
                <w:iCs/>
                <w:sz w:val="18"/>
                <w:szCs w:val="18"/>
                <w:lang w:val="hy-AM"/>
              </w:rPr>
              <w:t xml:space="preserve"> </w:t>
            </w:r>
            <w:r w:rsidRPr="001601D5">
              <w:rPr>
                <w:rFonts w:ascii="Calibri" w:hAnsi="Calibri" w:cs="Calibri"/>
                <w:b/>
                <w:i/>
                <w:iCs/>
                <w:sz w:val="18"/>
                <w:szCs w:val="18"/>
                <w:lang w:val="hy-AM"/>
              </w:rPr>
              <w:t>ресурсами</w:t>
            </w:r>
            <w:r w:rsidRPr="001601D5">
              <w:rPr>
                <w:rFonts w:cs="Arial"/>
                <w:b/>
                <w:i/>
                <w:iCs/>
                <w:sz w:val="18"/>
                <w:szCs w:val="18"/>
                <w:lang w:val="hy-AM"/>
              </w:rPr>
              <w:t xml:space="preserve"> </w:t>
            </w:r>
            <w:r w:rsidRPr="001601D5">
              <w:rPr>
                <w:rFonts w:ascii="Calibri" w:hAnsi="Calibri" w:cs="Calibri"/>
                <w:b/>
                <w:i/>
                <w:iCs/>
                <w:sz w:val="18"/>
                <w:szCs w:val="18"/>
                <w:lang w:val="hy-AM"/>
              </w:rPr>
              <w:t>Исполнителя</w:t>
            </w:r>
            <w:r w:rsidRPr="001601D5">
              <w:rPr>
                <w:rFonts w:cs="Arial"/>
                <w:b/>
                <w:i/>
                <w:iCs/>
                <w:sz w:val="18"/>
                <w:szCs w:val="18"/>
                <w:lang w:val="hy-AM"/>
              </w:rPr>
              <w:t>).</w:t>
            </w:r>
            <w:r w:rsidRPr="001601D5">
              <w:rPr>
                <w:rFonts w:ascii="Calibri" w:hAnsi="Calibri" w:cs="Calibri"/>
                <w:b/>
                <w:i/>
                <w:iCs/>
                <w:sz w:val="18"/>
                <w:szCs w:val="18"/>
                <w:lang w:val="hy-AM"/>
              </w:rPr>
              <w:t>При</w:t>
            </w:r>
            <w:r w:rsidRPr="001601D5">
              <w:rPr>
                <w:rFonts w:cs="Arial"/>
                <w:b/>
                <w:i/>
                <w:iCs/>
                <w:sz w:val="18"/>
                <w:szCs w:val="18"/>
                <w:lang w:val="hy-AM"/>
              </w:rPr>
              <w:t xml:space="preserve"> </w:t>
            </w:r>
            <w:r w:rsidRPr="001601D5">
              <w:rPr>
                <w:rFonts w:ascii="Calibri" w:hAnsi="Calibri" w:cs="Calibri"/>
                <w:b/>
                <w:i/>
                <w:iCs/>
                <w:sz w:val="18"/>
                <w:szCs w:val="18"/>
                <w:lang w:val="hy-AM"/>
              </w:rPr>
              <w:t>необходимости</w:t>
            </w:r>
            <w:r w:rsidRPr="001601D5">
              <w:rPr>
                <w:rFonts w:cs="Arial"/>
                <w:b/>
                <w:i/>
                <w:iCs/>
                <w:sz w:val="18"/>
                <w:szCs w:val="18"/>
                <w:lang w:val="hy-AM"/>
              </w:rPr>
              <w:t xml:space="preserve"> </w:t>
            </w:r>
            <w:r w:rsidRPr="001601D5">
              <w:rPr>
                <w:rFonts w:ascii="Calibri" w:hAnsi="Calibri" w:cs="Calibri"/>
                <w:b/>
                <w:i/>
                <w:iCs/>
                <w:sz w:val="18"/>
                <w:szCs w:val="18"/>
                <w:lang w:val="hy-AM"/>
              </w:rPr>
              <w:t>замените</w:t>
            </w:r>
            <w:r w:rsidRPr="001601D5">
              <w:rPr>
                <w:rFonts w:cs="Arial"/>
                <w:b/>
                <w:i/>
                <w:iCs/>
                <w:sz w:val="18"/>
                <w:szCs w:val="18"/>
                <w:lang w:val="hy-AM"/>
              </w:rPr>
              <w:t xml:space="preserve"> </w:t>
            </w:r>
            <w:r w:rsidRPr="001601D5">
              <w:rPr>
                <w:rFonts w:ascii="Calibri" w:hAnsi="Calibri" w:cs="Calibri"/>
                <w:b/>
                <w:i/>
                <w:iCs/>
                <w:sz w:val="18"/>
                <w:szCs w:val="18"/>
                <w:lang w:val="hy-AM"/>
              </w:rPr>
              <w:t>кабели</w:t>
            </w:r>
            <w:r w:rsidRPr="001601D5">
              <w:rPr>
                <w:rFonts w:cs="Arial"/>
                <w:b/>
                <w:i/>
                <w:iCs/>
                <w:sz w:val="18"/>
                <w:szCs w:val="18"/>
                <w:lang w:val="hy-AM"/>
              </w:rPr>
              <w:t xml:space="preserve"> </w:t>
            </w:r>
            <w:r w:rsidRPr="001601D5">
              <w:rPr>
                <w:rFonts w:ascii="Calibri" w:hAnsi="Calibri" w:cs="Calibri"/>
                <w:b/>
                <w:i/>
                <w:iCs/>
                <w:sz w:val="18"/>
                <w:szCs w:val="18"/>
                <w:lang w:val="hy-AM"/>
              </w:rPr>
              <w:t>и</w:t>
            </w:r>
            <w:r w:rsidRPr="001601D5">
              <w:rPr>
                <w:rFonts w:cs="Arial"/>
                <w:b/>
                <w:i/>
                <w:iCs/>
                <w:sz w:val="18"/>
                <w:szCs w:val="18"/>
                <w:lang w:val="hy-AM"/>
              </w:rPr>
              <w:t xml:space="preserve"> </w:t>
            </w:r>
            <w:r w:rsidRPr="001601D5">
              <w:rPr>
                <w:rFonts w:ascii="Calibri" w:hAnsi="Calibri" w:cs="Calibri"/>
                <w:b/>
                <w:i/>
                <w:iCs/>
                <w:sz w:val="18"/>
                <w:szCs w:val="18"/>
                <w:lang w:val="hy-AM"/>
              </w:rPr>
              <w:t>разъемы</w:t>
            </w:r>
            <w:r w:rsidRPr="001601D5">
              <w:rPr>
                <w:rFonts w:cs="Arial"/>
                <w:b/>
                <w:i/>
                <w:iCs/>
                <w:sz w:val="18"/>
                <w:szCs w:val="18"/>
                <w:lang w:val="hy-AM"/>
              </w:rPr>
              <w:t xml:space="preserve">. </w:t>
            </w:r>
          </w:p>
          <w:p w:rsidR="001601D5" w:rsidRPr="001601D5" w:rsidRDefault="001601D5" w:rsidP="00CA7A52">
            <w:pPr>
              <w:pStyle w:val="ListParagraph"/>
              <w:numPr>
                <w:ilvl w:val="0"/>
                <w:numId w:val="9"/>
              </w:numPr>
              <w:ind w:left="0" w:hanging="32"/>
              <w:jc w:val="both"/>
              <w:rPr>
                <w:rFonts w:cs="Arial"/>
                <w:b/>
                <w:i/>
                <w:iCs/>
                <w:sz w:val="18"/>
                <w:szCs w:val="18"/>
                <w:lang w:val="hy-AM"/>
              </w:rPr>
            </w:pPr>
            <w:r w:rsidRPr="001601D5">
              <w:rPr>
                <w:rFonts w:ascii="Calibri" w:hAnsi="Calibri" w:cs="Calibri"/>
                <w:b/>
                <w:i/>
                <w:iCs/>
                <w:sz w:val="18"/>
                <w:szCs w:val="18"/>
              </w:rPr>
              <w:t>Реагирование</w:t>
            </w:r>
            <w:r w:rsidRPr="001601D5">
              <w:rPr>
                <w:rFonts w:cs="Arial"/>
                <w:b/>
                <w:i/>
                <w:iCs/>
                <w:sz w:val="18"/>
                <w:szCs w:val="18"/>
                <w:lang w:val="hy-AM"/>
              </w:rPr>
              <w:t xml:space="preserve"> </w:t>
            </w:r>
            <w:r w:rsidRPr="001601D5">
              <w:rPr>
                <w:rFonts w:ascii="Calibri" w:hAnsi="Calibri" w:cs="Calibri"/>
                <w:b/>
                <w:i/>
                <w:iCs/>
                <w:sz w:val="18"/>
                <w:szCs w:val="18"/>
              </w:rPr>
              <w:t>на</w:t>
            </w:r>
            <w:r w:rsidRPr="001601D5">
              <w:rPr>
                <w:rFonts w:cs="Arial"/>
                <w:b/>
                <w:i/>
                <w:iCs/>
                <w:sz w:val="18"/>
                <w:szCs w:val="18"/>
              </w:rPr>
              <w:t xml:space="preserve"> </w:t>
            </w:r>
            <w:r w:rsidRPr="001601D5">
              <w:rPr>
                <w:rFonts w:ascii="Calibri" w:hAnsi="Calibri" w:cs="Calibri"/>
                <w:b/>
                <w:i/>
                <w:iCs/>
                <w:sz w:val="18"/>
                <w:szCs w:val="18"/>
              </w:rPr>
              <w:t>вызовы</w:t>
            </w:r>
            <w:r w:rsidRPr="001601D5">
              <w:rPr>
                <w:rFonts w:cs="Arial"/>
                <w:b/>
                <w:i/>
                <w:iCs/>
                <w:sz w:val="18"/>
                <w:szCs w:val="18"/>
              </w:rPr>
              <w:t xml:space="preserve"> </w:t>
            </w:r>
            <w:r w:rsidRPr="001601D5">
              <w:rPr>
                <w:rFonts w:ascii="Calibri" w:hAnsi="Calibri" w:cs="Calibri"/>
                <w:b/>
                <w:i/>
                <w:iCs/>
                <w:sz w:val="18"/>
                <w:szCs w:val="18"/>
              </w:rPr>
              <w:t>сотрудников</w:t>
            </w:r>
            <w:r w:rsidRPr="001601D5">
              <w:rPr>
                <w:rFonts w:cs="Arial"/>
                <w:b/>
                <w:i/>
                <w:iCs/>
                <w:sz w:val="18"/>
                <w:szCs w:val="18"/>
              </w:rPr>
              <w:t xml:space="preserve"> </w:t>
            </w:r>
            <w:r w:rsidRPr="001601D5">
              <w:rPr>
                <w:rFonts w:ascii="Calibri" w:hAnsi="Calibri" w:cs="Calibri"/>
                <w:b/>
                <w:i/>
                <w:iCs/>
                <w:sz w:val="18"/>
                <w:szCs w:val="18"/>
              </w:rPr>
              <w:t>в</w:t>
            </w:r>
            <w:r w:rsidRPr="001601D5">
              <w:rPr>
                <w:rFonts w:cs="Arial"/>
                <w:b/>
                <w:i/>
                <w:iCs/>
                <w:sz w:val="18"/>
                <w:szCs w:val="18"/>
              </w:rPr>
              <w:t xml:space="preserve"> </w:t>
            </w:r>
            <w:r w:rsidRPr="001601D5">
              <w:rPr>
                <w:rFonts w:ascii="Calibri" w:hAnsi="Calibri" w:cs="Calibri"/>
                <w:b/>
                <w:i/>
                <w:iCs/>
                <w:sz w:val="18"/>
                <w:szCs w:val="18"/>
              </w:rPr>
              <w:t>случае</w:t>
            </w:r>
            <w:r w:rsidRPr="001601D5">
              <w:rPr>
                <w:rFonts w:cs="Arial"/>
                <w:b/>
                <w:i/>
                <w:iCs/>
                <w:sz w:val="18"/>
                <w:szCs w:val="18"/>
              </w:rPr>
              <w:t xml:space="preserve"> </w:t>
            </w:r>
            <w:r w:rsidRPr="001601D5">
              <w:rPr>
                <w:rFonts w:ascii="Calibri" w:hAnsi="Calibri" w:cs="Calibri"/>
                <w:b/>
                <w:i/>
                <w:iCs/>
                <w:sz w:val="18"/>
                <w:szCs w:val="18"/>
              </w:rPr>
              <w:t>сбоев</w:t>
            </w:r>
            <w:r w:rsidRPr="001601D5">
              <w:rPr>
                <w:rFonts w:cs="Arial"/>
                <w:b/>
                <w:i/>
                <w:iCs/>
                <w:sz w:val="18"/>
                <w:szCs w:val="18"/>
              </w:rPr>
              <w:t xml:space="preserve"> </w:t>
            </w:r>
            <w:r w:rsidRPr="001601D5">
              <w:rPr>
                <w:rFonts w:ascii="Calibri" w:hAnsi="Calibri" w:cs="Calibri"/>
                <w:b/>
                <w:i/>
                <w:iCs/>
                <w:sz w:val="18"/>
                <w:szCs w:val="18"/>
              </w:rPr>
              <w:t>работы</w:t>
            </w:r>
            <w:r w:rsidRPr="001601D5">
              <w:rPr>
                <w:rFonts w:cs="Arial"/>
                <w:b/>
                <w:i/>
                <w:iCs/>
                <w:sz w:val="18"/>
                <w:szCs w:val="18"/>
                <w:lang w:val="hy-AM"/>
              </w:rPr>
              <w:t>/</w:t>
            </w:r>
            <w:r w:rsidRPr="001601D5">
              <w:rPr>
                <w:rFonts w:ascii="Calibri" w:hAnsi="Calibri" w:cs="Calibri"/>
                <w:b/>
                <w:i/>
                <w:iCs/>
                <w:sz w:val="18"/>
                <w:szCs w:val="18"/>
                <w:lang w:val="hy-AM"/>
              </w:rPr>
              <w:t>услуги</w:t>
            </w:r>
            <w:r w:rsidRPr="001601D5">
              <w:rPr>
                <w:rFonts w:cs="Arial"/>
                <w:b/>
                <w:i/>
                <w:iCs/>
                <w:sz w:val="18"/>
                <w:szCs w:val="18"/>
                <w:lang w:val="hy-AM"/>
              </w:rPr>
              <w:t>/</w:t>
            </w:r>
            <w:r w:rsidRPr="001601D5">
              <w:rPr>
                <w:rFonts w:cs="Arial"/>
                <w:b/>
                <w:i/>
                <w:iCs/>
                <w:sz w:val="18"/>
                <w:szCs w:val="18"/>
              </w:rPr>
              <w:t xml:space="preserve"> (</w:t>
            </w:r>
            <w:r w:rsidRPr="001601D5">
              <w:rPr>
                <w:rFonts w:ascii="Calibri" w:hAnsi="Calibri" w:cs="Calibri"/>
                <w:b/>
                <w:i/>
                <w:iCs/>
                <w:sz w:val="18"/>
                <w:szCs w:val="18"/>
              </w:rPr>
              <w:t>прибытие</w:t>
            </w:r>
            <w:r w:rsidRPr="001601D5">
              <w:rPr>
                <w:rFonts w:cs="Arial"/>
                <w:b/>
                <w:i/>
                <w:iCs/>
                <w:sz w:val="18"/>
                <w:szCs w:val="18"/>
              </w:rPr>
              <w:t xml:space="preserve"> </w:t>
            </w:r>
            <w:r w:rsidRPr="001601D5">
              <w:rPr>
                <w:rFonts w:ascii="Calibri" w:hAnsi="Calibri" w:cs="Calibri"/>
                <w:b/>
                <w:i/>
                <w:iCs/>
                <w:sz w:val="18"/>
                <w:szCs w:val="18"/>
              </w:rPr>
              <w:t>специалиста</w:t>
            </w:r>
            <w:r w:rsidRPr="001601D5">
              <w:rPr>
                <w:rFonts w:cs="Arial"/>
                <w:b/>
                <w:i/>
                <w:iCs/>
                <w:sz w:val="18"/>
                <w:szCs w:val="18"/>
              </w:rPr>
              <w:t>) -</w:t>
            </w:r>
            <w:r w:rsidRPr="001601D5">
              <w:rPr>
                <w:rFonts w:ascii="Calibri" w:hAnsi="Calibri" w:cs="Calibri"/>
                <w:b/>
                <w:i/>
                <w:iCs/>
                <w:sz w:val="18"/>
                <w:szCs w:val="18"/>
              </w:rPr>
              <w:t>не</w:t>
            </w:r>
            <w:r w:rsidRPr="001601D5">
              <w:rPr>
                <w:rFonts w:cs="Arial"/>
                <w:b/>
                <w:i/>
                <w:iCs/>
                <w:sz w:val="18"/>
                <w:szCs w:val="18"/>
              </w:rPr>
              <w:t xml:space="preserve"> </w:t>
            </w:r>
            <w:r w:rsidRPr="001601D5">
              <w:rPr>
                <w:rFonts w:ascii="Calibri" w:hAnsi="Calibri" w:cs="Calibri"/>
                <w:b/>
                <w:i/>
                <w:iCs/>
                <w:sz w:val="18"/>
                <w:szCs w:val="18"/>
              </w:rPr>
              <w:lastRenderedPageBreak/>
              <w:t>позднее</w:t>
            </w:r>
            <w:r w:rsidRPr="001601D5">
              <w:rPr>
                <w:rFonts w:cs="Arial"/>
                <w:b/>
                <w:i/>
                <w:iCs/>
                <w:sz w:val="18"/>
                <w:szCs w:val="18"/>
              </w:rPr>
              <w:t xml:space="preserve"> </w:t>
            </w:r>
            <w:r w:rsidRPr="001601D5">
              <w:rPr>
                <w:rFonts w:ascii="Calibri" w:hAnsi="Calibri" w:cs="Calibri"/>
                <w:b/>
                <w:i/>
                <w:iCs/>
                <w:sz w:val="18"/>
                <w:szCs w:val="18"/>
                <w:lang w:val="hy-AM"/>
              </w:rPr>
              <w:t>чем</w:t>
            </w:r>
            <w:r w:rsidRPr="001601D5">
              <w:rPr>
                <w:rFonts w:cs="Arial"/>
                <w:b/>
                <w:i/>
                <w:iCs/>
                <w:sz w:val="18"/>
                <w:szCs w:val="18"/>
                <w:lang w:val="hy-AM"/>
              </w:rPr>
              <w:t xml:space="preserve"> </w:t>
            </w:r>
            <w:r w:rsidRPr="001601D5">
              <w:rPr>
                <w:rFonts w:ascii="Calibri" w:hAnsi="Calibri" w:cs="Calibri"/>
                <w:b/>
                <w:i/>
                <w:iCs/>
                <w:sz w:val="18"/>
                <w:szCs w:val="18"/>
                <w:lang w:val="hy-AM"/>
              </w:rPr>
              <w:t>в</w:t>
            </w:r>
            <w:r w:rsidRPr="001601D5">
              <w:rPr>
                <w:rFonts w:cs="Arial"/>
                <w:b/>
                <w:i/>
                <w:iCs/>
                <w:sz w:val="18"/>
                <w:szCs w:val="18"/>
                <w:lang w:val="hy-AM"/>
              </w:rPr>
              <w:t xml:space="preserve"> </w:t>
            </w:r>
            <w:r w:rsidRPr="001601D5">
              <w:rPr>
                <w:rFonts w:ascii="Calibri" w:hAnsi="Calibri" w:cs="Calibri"/>
                <w:b/>
                <w:i/>
                <w:iCs/>
                <w:sz w:val="18"/>
                <w:szCs w:val="18"/>
                <w:lang w:val="hy-AM"/>
              </w:rPr>
              <w:t>течении</w:t>
            </w:r>
            <w:r w:rsidRPr="001601D5">
              <w:rPr>
                <w:rFonts w:cs="Arial"/>
                <w:b/>
                <w:i/>
                <w:iCs/>
                <w:sz w:val="18"/>
                <w:szCs w:val="18"/>
                <w:lang w:val="hy-AM"/>
              </w:rPr>
              <w:t xml:space="preserve"> 1 </w:t>
            </w:r>
            <w:r w:rsidRPr="001601D5">
              <w:rPr>
                <w:rFonts w:ascii="Calibri" w:hAnsi="Calibri" w:cs="Calibri"/>
                <w:b/>
                <w:i/>
                <w:iCs/>
                <w:sz w:val="18"/>
                <w:szCs w:val="18"/>
                <w:lang w:val="hy-AM"/>
              </w:rPr>
              <w:t>часа</w:t>
            </w:r>
            <w:r w:rsidRPr="001601D5">
              <w:rPr>
                <w:rFonts w:cs="Arial"/>
                <w:b/>
                <w:i/>
                <w:iCs/>
                <w:sz w:val="18"/>
                <w:szCs w:val="18"/>
                <w:lang w:val="hy-AM"/>
              </w:rPr>
              <w:t xml:space="preserve">, </w:t>
            </w:r>
            <w:r w:rsidRPr="001601D5">
              <w:rPr>
                <w:rFonts w:cs="Arial"/>
                <w:b/>
                <w:i/>
                <w:iCs/>
                <w:sz w:val="18"/>
                <w:szCs w:val="18"/>
              </w:rPr>
              <w:t xml:space="preserve"> </w:t>
            </w:r>
            <w:r w:rsidRPr="001601D5">
              <w:rPr>
                <w:rFonts w:ascii="Calibri" w:hAnsi="Calibri" w:cs="Calibri"/>
                <w:b/>
                <w:i/>
                <w:iCs/>
                <w:sz w:val="18"/>
                <w:szCs w:val="18"/>
              </w:rPr>
              <w:t>в</w:t>
            </w:r>
            <w:r w:rsidRPr="001601D5">
              <w:rPr>
                <w:rFonts w:cs="Arial"/>
                <w:b/>
                <w:i/>
                <w:iCs/>
                <w:sz w:val="18"/>
                <w:szCs w:val="18"/>
              </w:rPr>
              <w:t xml:space="preserve"> </w:t>
            </w:r>
            <w:r w:rsidRPr="001601D5">
              <w:rPr>
                <w:rFonts w:ascii="Calibri" w:hAnsi="Calibri" w:cs="Calibri"/>
                <w:b/>
                <w:i/>
                <w:iCs/>
                <w:sz w:val="18"/>
                <w:szCs w:val="18"/>
              </w:rPr>
              <w:t>рабочее</w:t>
            </w:r>
            <w:r w:rsidRPr="001601D5">
              <w:rPr>
                <w:rFonts w:cs="Arial"/>
                <w:b/>
                <w:i/>
                <w:iCs/>
                <w:sz w:val="18"/>
                <w:szCs w:val="18"/>
              </w:rPr>
              <w:t xml:space="preserve"> </w:t>
            </w:r>
            <w:r w:rsidRPr="001601D5">
              <w:rPr>
                <w:rFonts w:ascii="Calibri" w:hAnsi="Calibri" w:cs="Calibri"/>
                <w:b/>
                <w:i/>
                <w:iCs/>
                <w:sz w:val="18"/>
                <w:szCs w:val="18"/>
              </w:rPr>
              <w:t>время</w:t>
            </w:r>
            <w:r w:rsidRPr="001601D5">
              <w:rPr>
                <w:rFonts w:cs="Arial"/>
                <w:b/>
                <w:i/>
                <w:iCs/>
                <w:sz w:val="18"/>
                <w:szCs w:val="18"/>
              </w:rPr>
              <w:t xml:space="preserve"> </w:t>
            </w:r>
            <w:r w:rsidRPr="001601D5">
              <w:rPr>
                <w:rFonts w:ascii="Calibri" w:hAnsi="Calibri" w:cs="Calibri"/>
                <w:b/>
                <w:i/>
                <w:iCs/>
                <w:sz w:val="18"/>
                <w:szCs w:val="18"/>
              </w:rPr>
              <w:t>и</w:t>
            </w:r>
            <w:r w:rsidRPr="001601D5">
              <w:rPr>
                <w:rFonts w:cs="Arial"/>
                <w:b/>
                <w:i/>
                <w:iCs/>
                <w:sz w:val="18"/>
                <w:szCs w:val="18"/>
              </w:rPr>
              <w:t xml:space="preserve"> </w:t>
            </w:r>
            <w:r w:rsidRPr="001601D5">
              <w:rPr>
                <w:rFonts w:ascii="Calibri" w:hAnsi="Calibri" w:cs="Calibri"/>
                <w:b/>
                <w:i/>
                <w:iCs/>
                <w:sz w:val="18"/>
                <w:szCs w:val="18"/>
              </w:rPr>
              <w:t>не</w:t>
            </w:r>
            <w:r w:rsidRPr="001601D5">
              <w:rPr>
                <w:rFonts w:cs="Arial"/>
                <w:b/>
                <w:i/>
                <w:iCs/>
                <w:sz w:val="18"/>
                <w:szCs w:val="18"/>
              </w:rPr>
              <w:t xml:space="preserve"> </w:t>
            </w:r>
            <w:r w:rsidRPr="001601D5">
              <w:rPr>
                <w:rFonts w:ascii="Calibri" w:hAnsi="Calibri" w:cs="Calibri"/>
                <w:b/>
                <w:i/>
                <w:iCs/>
                <w:sz w:val="18"/>
                <w:szCs w:val="18"/>
              </w:rPr>
              <w:t>позднее</w:t>
            </w:r>
            <w:r w:rsidRPr="001601D5">
              <w:rPr>
                <w:rFonts w:cs="Arial"/>
                <w:b/>
                <w:i/>
                <w:iCs/>
                <w:sz w:val="18"/>
                <w:szCs w:val="18"/>
                <w:lang w:val="hy-AM"/>
              </w:rPr>
              <w:t xml:space="preserve"> </w:t>
            </w:r>
            <w:r w:rsidRPr="001601D5">
              <w:rPr>
                <w:rFonts w:ascii="Calibri" w:hAnsi="Calibri" w:cs="Calibri"/>
                <w:b/>
                <w:i/>
                <w:iCs/>
                <w:sz w:val="18"/>
                <w:szCs w:val="18"/>
                <w:lang w:val="hy-AM"/>
              </w:rPr>
              <w:t>чем</w:t>
            </w:r>
            <w:r w:rsidRPr="001601D5">
              <w:rPr>
                <w:rFonts w:cs="Arial"/>
                <w:b/>
                <w:i/>
                <w:iCs/>
                <w:sz w:val="18"/>
                <w:szCs w:val="18"/>
                <w:lang w:val="hy-AM"/>
              </w:rPr>
              <w:t xml:space="preserve"> </w:t>
            </w:r>
            <w:r w:rsidRPr="001601D5">
              <w:rPr>
                <w:rFonts w:ascii="Calibri" w:hAnsi="Calibri" w:cs="Calibri"/>
                <w:b/>
                <w:i/>
                <w:iCs/>
                <w:sz w:val="18"/>
                <w:szCs w:val="18"/>
                <w:lang w:val="hy-AM"/>
              </w:rPr>
              <w:t>в</w:t>
            </w:r>
            <w:r w:rsidRPr="001601D5">
              <w:rPr>
                <w:rFonts w:cs="Arial"/>
                <w:b/>
                <w:i/>
                <w:iCs/>
                <w:sz w:val="18"/>
                <w:szCs w:val="18"/>
                <w:lang w:val="hy-AM"/>
              </w:rPr>
              <w:t xml:space="preserve"> </w:t>
            </w:r>
            <w:r w:rsidRPr="001601D5">
              <w:rPr>
                <w:rFonts w:ascii="Calibri" w:hAnsi="Calibri" w:cs="Calibri"/>
                <w:b/>
                <w:i/>
                <w:iCs/>
                <w:sz w:val="18"/>
                <w:szCs w:val="18"/>
                <w:lang w:val="hy-AM"/>
              </w:rPr>
              <w:t>течении</w:t>
            </w:r>
            <w:r w:rsidRPr="001601D5">
              <w:rPr>
                <w:rFonts w:cs="Arial"/>
                <w:b/>
                <w:i/>
                <w:iCs/>
                <w:sz w:val="18"/>
                <w:szCs w:val="18"/>
              </w:rPr>
              <w:t xml:space="preserve"> </w:t>
            </w:r>
            <w:r w:rsidRPr="001601D5">
              <w:rPr>
                <w:rFonts w:cs="Arial"/>
                <w:b/>
                <w:i/>
                <w:iCs/>
                <w:sz w:val="18"/>
                <w:szCs w:val="18"/>
                <w:lang w:val="hy-AM"/>
              </w:rPr>
              <w:t>4</w:t>
            </w:r>
            <w:r w:rsidRPr="001601D5">
              <w:rPr>
                <w:rFonts w:cs="Arial"/>
                <w:b/>
                <w:i/>
                <w:iCs/>
                <w:sz w:val="18"/>
                <w:szCs w:val="18"/>
              </w:rPr>
              <w:t xml:space="preserve"> </w:t>
            </w:r>
            <w:r w:rsidRPr="001601D5">
              <w:rPr>
                <w:rFonts w:ascii="Calibri" w:hAnsi="Calibri" w:cs="Calibri"/>
                <w:b/>
                <w:i/>
                <w:iCs/>
                <w:sz w:val="18"/>
                <w:szCs w:val="18"/>
              </w:rPr>
              <w:t>часов</w:t>
            </w:r>
            <w:r w:rsidRPr="001601D5">
              <w:rPr>
                <w:rFonts w:cs="Arial"/>
                <w:b/>
                <w:i/>
                <w:iCs/>
                <w:sz w:val="18"/>
                <w:szCs w:val="18"/>
              </w:rPr>
              <w:t xml:space="preserve"> </w:t>
            </w:r>
            <w:r w:rsidRPr="001601D5">
              <w:rPr>
                <w:rFonts w:ascii="Calibri" w:hAnsi="Calibri" w:cs="Calibri"/>
                <w:b/>
                <w:i/>
                <w:iCs/>
                <w:sz w:val="18"/>
                <w:szCs w:val="18"/>
              </w:rPr>
              <w:t>в</w:t>
            </w:r>
            <w:r w:rsidRPr="001601D5">
              <w:rPr>
                <w:rFonts w:cs="Arial"/>
                <w:b/>
                <w:i/>
                <w:iCs/>
                <w:sz w:val="18"/>
                <w:szCs w:val="18"/>
              </w:rPr>
              <w:t xml:space="preserve"> </w:t>
            </w:r>
            <w:r w:rsidRPr="001601D5">
              <w:rPr>
                <w:rFonts w:ascii="Calibri" w:hAnsi="Calibri" w:cs="Calibri"/>
                <w:b/>
                <w:i/>
                <w:iCs/>
                <w:sz w:val="18"/>
                <w:szCs w:val="18"/>
              </w:rPr>
              <w:t>нерабочее</w:t>
            </w:r>
            <w:r w:rsidRPr="001601D5">
              <w:rPr>
                <w:rFonts w:cs="Arial"/>
                <w:b/>
                <w:i/>
                <w:iCs/>
                <w:sz w:val="18"/>
                <w:szCs w:val="18"/>
              </w:rPr>
              <w:t xml:space="preserve"> </w:t>
            </w:r>
            <w:r w:rsidRPr="001601D5">
              <w:rPr>
                <w:rFonts w:ascii="Calibri" w:hAnsi="Calibri" w:cs="Calibri"/>
                <w:b/>
                <w:i/>
                <w:iCs/>
                <w:sz w:val="18"/>
                <w:szCs w:val="18"/>
              </w:rPr>
              <w:t>время</w:t>
            </w:r>
            <w:r w:rsidRPr="001601D5">
              <w:rPr>
                <w:rFonts w:cs="Arial"/>
                <w:b/>
                <w:i/>
                <w:iCs/>
                <w:sz w:val="18"/>
                <w:szCs w:val="18"/>
              </w:rPr>
              <w:t xml:space="preserve"> (</w:t>
            </w:r>
            <w:r w:rsidRPr="001601D5">
              <w:rPr>
                <w:rFonts w:ascii="Calibri" w:hAnsi="Calibri" w:cs="Calibri"/>
                <w:b/>
                <w:i/>
                <w:iCs/>
                <w:sz w:val="18"/>
                <w:szCs w:val="18"/>
              </w:rPr>
              <w:t>средствами</w:t>
            </w:r>
            <w:r w:rsidRPr="001601D5">
              <w:rPr>
                <w:rFonts w:cs="Arial"/>
                <w:b/>
                <w:i/>
                <w:iCs/>
                <w:sz w:val="18"/>
                <w:szCs w:val="18"/>
              </w:rPr>
              <w:t xml:space="preserve"> </w:t>
            </w:r>
            <w:r w:rsidRPr="001601D5">
              <w:rPr>
                <w:rFonts w:ascii="Calibri" w:hAnsi="Calibri" w:cs="Calibri"/>
                <w:b/>
                <w:i/>
                <w:iCs/>
                <w:sz w:val="18"/>
                <w:szCs w:val="18"/>
              </w:rPr>
              <w:t>и</w:t>
            </w:r>
            <w:r w:rsidRPr="001601D5">
              <w:rPr>
                <w:rFonts w:cs="Arial"/>
                <w:b/>
                <w:i/>
                <w:iCs/>
                <w:sz w:val="18"/>
                <w:szCs w:val="18"/>
              </w:rPr>
              <w:t xml:space="preserve"> </w:t>
            </w:r>
            <w:r w:rsidRPr="001601D5">
              <w:rPr>
                <w:rFonts w:ascii="Calibri" w:hAnsi="Calibri" w:cs="Calibri"/>
                <w:b/>
                <w:i/>
                <w:iCs/>
                <w:sz w:val="18"/>
                <w:szCs w:val="18"/>
              </w:rPr>
              <w:t>ресурсами</w:t>
            </w:r>
            <w:r w:rsidRPr="001601D5">
              <w:rPr>
                <w:rFonts w:cs="Arial"/>
                <w:b/>
                <w:i/>
                <w:iCs/>
                <w:sz w:val="18"/>
                <w:szCs w:val="18"/>
                <w:lang w:val="hy-AM"/>
              </w:rPr>
              <w:t xml:space="preserve"> </w:t>
            </w:r>
            <w:r w:rsidRPr="001601D5">
              <w:rPr>
                <w:rFonts w:ascii="Calibri" w:hAnsi="Calibri" w:cs="Calibri"/>
                <w:b/>
                <w:i/>
                <w:iCs/>
                <w:sz w:val="18"/>
                <w:szCs w:val="18"/>
                <w:lang w:val="hy-AM"/>
              </w:rPr>
              <w:t>Исполнителя</w:t>
            </w:r>
            <w:r w:rsidRPr="001601D5">
              <w:rPr>
                <w:rFonts w:cs="Arial"/>
                <w:b/>
                <w:i/>
                <w:iCs/>
                <w:sz w:val="18"/>
                <w:szCs w:val="18"/>
              </w:rPr>
              <w:t>)</w:t>
            </w:r>
          </w:p>
          <w:p w:rsidR="001601D5" w:rsidRPr="001601D5" w:rsidRDefault="001601D5" w:rsidP="00CA7A52">
            <w:pPr>
              <w:pStyle w:val="ListParagraph"/>
              <w:numPr>
                <w:ilvl w:val="0"/>
                <w:numId w:val="9"/>
              </w:numPr>
              <w:ind w:left="0" w:hanging="32"/>
              <w:jc w:val="both"/>
              <w:rPr>
                <w:rFonts w:cs="Arial"/>
                <w:b/>
                <w:i/>
                <w:iCs/>
                <w:sz w:val="18"/>
                <w:szCs w:val="18"/>
                <w:lang w:val="hy-AM"/>
              </w:rPr>
            </w:pPr>
            <w:r w:rsidRPr="001601D5">
              <w:rPr>
                <w:rFonts w:ascii="Calibri" w:hAnsi="Calibri" w:cs="Calibri"/>
                <w:b/>
                <w:i/>
                <w:iCs/>
                <w:sz w:val="18"/>
                <w:szCs w:val="18"/>
                <w:lang w:val="hy-AM"/>
              </w:rPr>
              <w:t>Устранение</w:t>
            </w:r>
            <w:r w:rsidRPr="001601D5">
              <w:rPr>
                <w:rFonts w:cs="Arial"/>
                <w:b/>
                <w:i/>
                <w:iCs/>
                <w:sz w:val="18"/>
                <w:szCs w:val="18"/>
                <w:lang w:val="hy-AM"/>
              </w:rPr>
              <w:t xml:space="preserve"> </w:t>
            </w:r>
            <w:r w:rsidRPr="001601D5">
              <w:rPr>
                <w:rFonts w:ascii="Calibri" w:hAnsi="Calibri" w:cs="Calibri"/>
                <w:b/>
                <w:i/>
                <w:iCs/>
                <w:sz w:val="18"/>
                <w:szCs w:val="18"/>
                <w:lang w:val="hy-AM"/>
              </w:rPr>
              <w:t>сбоев</w:t>
            </w:r>
            <w:r w:rsidRPr="001601D5">
              <w:rPr>
                <w:rFonts w:cs="Arial"/>
                <w:b/>
                <w:i/>
                <w:iCs/>
                <w:sz w:val="18"/>
                <w:szCs w:val="18"/>
                <w:lang w:val="hy-AM"/>
              </w:rPr>
              <w:t xml:space="preserve"> </w:t>
            </w:r>
            <w:r w:rsidRPr="001601D5">
              <w:rPr>
                <w:rFonts w:ascii="Calibri" w:hAnsi="Calibri" w:cs="Calibri"/>
                <w:b/>
                <w:i/>
                <w:iCs/>
                <w:sz w:val="18"/>
                <w:szCs w:val="18"/>
                <w:lang w:val="hy-AM"/>
              </w:rPr>
              <w:t>в</w:t>
            </w:r>
            <w:r w:rsidRPr="001601D5">
              <w:rPr>
                <w:rFonts w:cs="Arial"/>
                <w:b/>
                <w:i/>
                <w:iCs/>
                <w:sz w:val="18"/>
                <w:szCs w:val="18"/>
                <w:lang w:val="hy-AM"/>
              </w:rPr>
              <w:t xml:space="preserve"> </w:t>
            </w:r>
            <w:r w:rsidRPr="001601D5">
              <w:rPr>
                <w:rFonts w:ascii="Calibri" w:hAnsi="Calibri" w:cs="Calibri"/>
                <w:b/>
                <w:i/>
                <w:iCs/>
                <w:sz w:val="18"/>
                <w:szCs w:val="18"/>
                <w:lang w:val="hy-AM"/>
              </w:rPr>
              <w:t>работе</w:t>
            </w:r>
            <w:r w:rsidRPr="001601D5">
              <w:rPr>
                <w:rFonts w:cs="Arial"/>
                <w:b/>
                <w:i/>
                <w:iCs/>
                <w:sz w:val="18"/>
                <w:szCs w:val="18"/>
                <w:lang w:val="hy-AM"/>
              </w:rPr>
              <w:t xml:space="preserve">: </w:t>
            </w:r>
            <w:r w:rsidRPr="001601D5">
              <w:rPr>
                <w:rFonts w:ascii="Calibri" w:hAnsi="Calibri" w:cs="Calibri"/>
                <w:b/>
                <w:i/>
                <w:iCs/>
                <w:sz w:val="18"/>
                <w:szCs w:val="18"/>
                <w:lang w:val="hy-AM"/>
              </w:rPr>
              <w:t>не</w:t>
            </w:r>
            <w:r w:rsidRPr="001601D5">
              <w:rPr>
                <w:rFonts w:cs="Arial"/>
                <w:b/>
                <w:i/>
                <w:iCs/>
                <w:sz w:val="18"/>
                <w:szCs w:val="18"/>
                <w:lang w:val="hy-AM"/>
              </w:rPr>
              <w:t xml:space="preserve"> </w:t>
            </w:r>
            <w:r w:rsidRPr="001601D5">
              <w:rPr>
                <w:rFonts w:ascii="Calibri" w:hAnsi="Calibri" w:cs="Calibri"/>
                <w:b/>
                <w:i/>
                <w:iCs/>
                <w:sz w:val="18"/>
                <w:szCs w:val="18"/>
                <w:lang w:val="hy-AM"/>
              </w:rPr>
              <w:t>позднее</w:t>
            </w:r>
            <w:r w:rsidRPr="001601D5">
              <w:rPr>
                <w:rFonts w:cs="Arial"/>
                <w:b/>
                <w:i/>
                <w:iCs/>
                <w:sz w:val="18"/>
                <w:szCs w:val="18"/>
                <w:lang w:val="hy-AM"/>
              </w:rPr>
              <w:t xml:space="preserve">, </w:t>
            </w:r>
            <w:r w:rsidRPr="001601D5">
              <w:rPr>
                <w:rFonts w:ascii="Calibri" w:hAnsi="Calibri" w:cs="Calibri"/>
                <w:b/>
                <w:i/>
                <w:iCs/>
                <w:sz w:val="18"/>
                <w:szCs w:val="18"/>
                <w:lang w:val="hy-AM"/>
              </w:rPr>
              <w:t>чем</w:t>
            </w:r>
            <w:r w:rsidRPr="001601D5">
              <w:rPr>
                <w:rFonts w:cs="Arial"/>
                <w:b/>
                <w:i/>
                <w:iCs/>
                <w:sz w:val="18"/>
                <w:szCs w:val="18"/>
                <w:lang w:val="hy-AM"/>
              </w:rPr>
              <w:t xml:space="preserve"> </w:t>
            </w:r>
            <w:r w:rsidRPr="001601D5">
              <w:rPr>
                <w:rFonts w:ascii="Calibri" w:hAnsi="Calibri" w:cs="Calibri"/>
                <w:b/>
                <w:i/>
                <w:iCs/>
                <w:sz w:val="18"/>
                <w:szCs w:val="18"/>
                <w:lang w:val="hy-AM"/>
              </w:rPr>
              <w:t>в</w:t>
            </w:r>
            <w:r w:rsidRPr="001601D5">
              <w:rPr>
                <w:rFonts w:cs="Arial"/>
                <w:b/>
                <w:i/>
                <w:iCs/>
                <w:sz w:val="18"/>
                <w:szCs w:val="18"/>
                <w:lang w:val="hy-AM"/>
              </w:rPr>
              <w:t xml:space="preserve"> </w:t>
            </w:r>
            <w:r w:rsidRPr="001601D5">
              <w:rPr>
                <w:rFonts w:ascii="Calibri" w:hAnsi="Calibri" w:cs="Calibri"/>
                <w:b/>
                <w:i/>
                <w:iCs/>
                <w:sz w:val="18"/>
                <w:szCs w:val="18"/>
                <w:lang w:val="hy-AM"/>
              </w:rPr>
              <w:t>течение</w:t>
            </w:r>
            <w:r w:rsidRPr="001601D5">
              <w:rPr>
                <w:rFonts w:cs="Arial"/>
                <w:b/>
                <w:i/>
                <w:iCs/>
                <w:sz w:val="18"/>
                <w:szCs w:val="18"/>
                <w:lang w:val="hy-AM"/>
              </w:rPr>
              <w:t xml:space="preserve"> 2 </w:t>
            </w:r>
            <w:r w:rsidRPr="001601D5">
              <w:rPr>
                <w:rFonts w:ascii="Calibri" w:hAnsi="Calibri" w:cs="Calibri"/>
                <w:b/>
                <w:i/>
                <w:iCs/>
                <w:sz w:val="18"/>
                <w:szCs w:val="18"/>
                <w:lang w:val="hy-AM"/>
              </w:rPr>
              <w:t>рабочих</w:t>
            </w:r>
            <w:r w:rsidRPr="001601D5">
              <w:rPr>
                <w:rFonts w:cs="Arial"/>
                <w:b/>
                <w:i/>
                <w:iCs/>
                <w:sz w:val="18"/>
                <w:szCs w:val="18"/>
                <w:lang w:val="hy-AM"/>
              </w:rPr>
              <w:t xml:space="preserve"> </w:t>
            </w:r>
            <w:r w:rsidRPr="001601D5">
              <w:rPr>
                <w:rFonts w:ascii="Calibri" w:hAnsi="Calibri" w:cs="Calibri"/>
                <w:b/>
                <w:i/>
                <w:iCs/>
                <w:sz w:val="18"/>
                <w:szCs w:val="18"/>
                <w:lang w:val="hy-AM"/>
              </w:rPr>
              <w:t>часов</w:t>
            </w:r>
            <w:r w:rsidRPr="001601D5">
              <w:rPr>
                <w:rFonts w:cs="Arial"/>
                <w:b/>
                <w:i/>
                <w:iCs/>
                <w:sz w:val="18"/>
                <w:szCs w:val="18"/>
                <w:lang w:val="hy-AM"/>
              </w:rPr>
              <w:t xml:space="preserve"> </w:t>
            </w:r>
            <w:r w:rsidRPr="001601D5">
              <w:rPr>
                <w:rFonts w:ascii="Calibri" w:hAnsi="Calibri" w:cs="Calibri"/>
                <w:b/>
                <w:i/>
                <w:iCs/>
                <w:sz w:val="18"/>
                <w:szCs w:val="18"/>
                <w:lang w:val="hy-AM"/>
              </w:rPr>
              <w:t>после</w:t>
            </w:r>
            <w:r w:rsidRPr="001601D5">
              <w:rPr>
                <w:rFonts w:cs="Arial"/>
                <w:b/>
                <w:i/>
                <w:iCs/>
                <w:sz w:val="18"/>
                <w:szCs w:val="18"/>
                <w:lang w:val="hy-AM"/>
              </w:rPr>
              <w:t xml:space="preserve"> </w:t>
            </w:r>
            <w:r w:rsidRPr="001601D5">
              <w:rPr>
                <w:rFonts w:ascii="Calibri" w:hAnsi="Calibri" w:cs="Calibri"/>
                <w:b/>
                <w:i/>
                <w:iCs/>
                <w:sz w:val="18"/>
                <w:szCs w:val="18"/>
                <w:lang w:val="hy-AM"/>
              </w:rPr>
              <w:t>звонка</w:t>
            </w:r>
            <w:r w:rsidRPr="001601D5">
              <w:rPr>
                <w:rFonts w:cs="Arial"/>
                <w:b/>
                <w:i/>
                <w:iCs/>
                <w:sz w:val="18"/>
                <w:szCs w:val="18"/>
                <w:lang w:val="hy-AM"/>
              </w:rPr>
              <w:t xml:space="preserve"> </w:t>
            </w:r>
            <w:r w:rsidRPr="001601D5">
              <w:rPr>
                <w:rFonts w:ascii="Calibri" w:hAnsi="Calibri" w:cs="Calibri"/>
                <w:b/>
                <w:i/>
                <w:iCs/>
                <w:sz w:val="18"/>
                <w:szCs w:val="18"/>
                <w:lang w:val="hy-AM"/>
              </w:rPr>
              <w:t>в</w:t>
            </w:r>
            <w:r w:rsidRPr="001601D5">
              <w:rPr>
                <w:rFonts w:cs="Arial"/>
                <w:b/>
                <w:i/>
                <w:iCs/>
                <w:sz w:val="18"/>
                <w:szCs w:val="18"/>
                <w:lang w:val="hy-AM"/>
              </w:rPr>
              <w:t xml:space="preserve"> </w:t>
            </w:r>
            <w:r w:rsidRPr="001601D5">
              <w:rPr>
                <w:rFonts w:ascii="Calibri" w:hAnsi="Calibri" w:cs="Calibri"/>
                <w:b/>
                <w:i/>
                <w:iCs/>
                <w:sz w:val="18"/>
                <w:szCs w:val="18"/>
                <w:lang w:val="hy-AM"/>
              </w:rPr>
              <w:t>рабочее</w:t>
            </w:r>
            <w:r w:rsidRPr="001601D5">
              <w:rPr>
                <w:rFonts w:cs="Arial"/>
                <w:b/>
                <w:i/>
                <w:iCs/>
                <w:sz w:val="18"/>
                <w:szCs w:val="18"/>
                <w:lang w:val="hy-AM"/>
              </w:rPr>
              <w:t xml:space="preserve"> </w:t>
            </w:r>
            <w:r w:rsidRPr="001601D5">
              <w:rPr>
                <w:rFonts w:ascii="Calibri" w:hAnsi="Calibri" w:cs="Calibri"/>
                <w:b/>
                <w:i/>
                <w:iCs/>
                <w:sz w:val="18"/>
                <w:szCs w:val="18"/>
                <w:lang w:val="hy-AM"/>
              </w:rPr>
              <w:t>время</w:t>
            </w:r>
            <w:r w:rsidRPr="001601D5">
              <w:rPr>
                <w:rFonts w:cs="Arial"/>
                <w:b/>
                <w:i/>
                <w:iCs/>
                <w:sz w:val="18"/>
                <w:szCs w:val="18"/>
                <w:lang w:val="hy-AM"/>
              </w:rPr>
              <w:t xml:space="preserve"> </w:t>
            </w:r>
            <w:r w:rsidRPr="001601D5">
              <w:rPr>
                <w:rFonts w:ascii="Calibri" w:hAnsi="Calibri" w:cs="Calibri"/>
                <w:b/>
                <w:i/>
                <w:iCs/>
                <w:sz w:val="18"/>
                <w:szCs w:val="18"/>
                <w:lang w:val="hy-AM"/>
              </w:rPr>
              <w:t>и</w:t>
            </w:r>
            <w:r w:rsidRPr="001601D5">
              <w:rPr>
                <w:rFonts w:cs="Arial"/>
                <w:b/>
                <w:i/>
                <w:iCs/>
                <w:sz w:val="18"/>
                <w:szCs w:val="18"/>
                <w:lang w:val="hy-AM"/>
              </w:rPr>
              <w:t xml:space="preserve"> </w:t>
            </w:r>
            <w:r w:rsidRPr="001601D5">
              <w:rPr>
                <w:rFonts w:ascii="Calibri" w:hAnsi="Calibri" w:cs="Calibri"/>
                <w:b/>
                <w:i/>
                <w:iCs/>
                <w:sz w:val="18"/>
                <w:szCs w:val="18"/>
                <w:lang w:val="hy-AM"/>
              </w:rPr>
              <w:t>не</w:t>
            </w:r>
            <w:r w:rsidRPr="001601D5">
              <w:rPr>
                <w:rFonts w:cs="Arial"/>
                <w:b/>
                <w:i/>
                <w:iCs/>
                <w:sz w:val="18"/>
                <w:szCs w:val="18"/>
                <w:lang w:val="hy-AM"/>
              </w:rPr>
              <w:t xml:space="preserve"> </w:t>
            </w:r>
            <w:r w:rsidRPr="001601D5">
              <w:rPr>
                <w:rFonts w:ascii="Calibri" w:hAnsi="Calibri" w:cs="Calibri"/>
                <w:b/>
                <w:i/>
                <w:iCs/>
                <w:sz w:val="18"/>
                <w:szCs w:val="18"/>
                <w:lang w:val="hy-AM"/>
              </w:rPr>
              <w:t>позднее</w:t>
            </w:r>
            <w:r w:rsidRPr="001601D5">
              <w:rPr>
                <w:rFonts w:cs="Arial"/>
                <w:b/>
                <w:i/>
                <w:iCs/>
                <w:sz w:val="18"/>
                <w:szCs w:val="18"/>
                <w:lang w:val="hy-AM"/>
              </w:rPr>
              <w:t xml:space="preserve">, </w:t>
            </w:r>
            <w:r w:rsidRPr="001601D5">
              <w:rPr>
                <w:rFonts w:ascii="Calibri" w:hAnsi="Calibri" w:cs="Calibri"/>
                <w:b/>
                <w:i/>
                <w:iCs/>
                <w:sz w:val="18"/>
                <w:szCs w:val="18"/>
                <w:lang w:val="hy-AM"/>
              </w:rPr>
              <w:t>чем</w:t>
            </w:r>
            <w:r w:rsidRPr="001601D5">
              <w:rPr>
                <w:rFonts w:cs="Arial"/>
                <w:b/>
                <w:i/>
                <w:iCs/>
                <w:sz w:val="18"/>
                <w:szCs w:val="18"/>
                <w:lang w:val="hy-AM"/>
              </w:rPr>
              <w:t xml:space="preserve"> </w:t>
            </w:r>
            <w:r w:rsidRPr="001601D5">
              <w:rPr>
                <w:rFonts w:ascii="Calibri" w:hAnsi="Calibri" w:cs="Calibri"/>
                <w:b/>
                <w:i/>
                <w:iCs/>
                <w:sz w:val="18"/>
                <w:szCs w:val="18"/>
                <w:lang w:val="hy-AM"/>
              </w:rPr>
              <w:t>через</w:t>
            </w:r>
            <w:r w:rsidRPr="001601D5">
              <w:rPr>
                <w:rFonts w:cs="Arial"/>
                <w:b/>
                <w:i/>
                <w:iCs/>
                <w:sz w:val="18"/>
                <w:szCs w:val="18"/>
                <w:lang w:val="hy-AM"/>
              </w:rPr>
              <w:t xml:space="preserve"> 6 </w:t>
            </w:r>
            <w:r w:rsidRPr="001601D5">
              <w:rPr>
                <w:rFonts w:ascii="Calibri" w:hAnsi="Calibri" w:cs="Calibri"/>
                <w:b/>
                <w:i/>
                <w:iCs/>
                <w:sz w:val="18"/>
                <w:szCs w:val="18"/>
                <w:lang w:val="hy-AM"/>
              </w:rPr>
              <w:t>рабочих</w:t>
            </w:r>
            <w:r w:rsidRPr="001601D5">
              <w:rPr>
                <w:rFonts w:cs="Arial"/>
                <w:b/>
                <w:i/>
                <w:iCs/>
                <w:sz w:val="18"/>
                <w:szCs w:val="18"/>
                <w:lang w:val="hy-AM"/>
              </w:rPr>
              <w:t xml:space="preserve"> </w:t>
            </w:r>
            <w:r w:rsidRPr="001601D5">
              <w:rPr>
                <w:rFonts w:ascii="Calibri" w:hAnsi="Calibri" w:cs="Calibri"/>
                <w:b/>
                <w:i/>
                <w:iCs/>
                <w:sz w:val="18"/>
                <w:szCs w:val="18"/>
                <w:lang w:val="hy-AM"/>
              </w:rPr>
              <w:t>часов</w:t>
            </w:r>
            <w:r w:rsidRPr="001601D5">
              <w:rPr>
                <w:rFonts w:cs="Arial"/>
                <w:b/>
                <w:i/>
                <w:iCs/>
                <w:sz w:val="18"/>
                <w:szCs w:val="18"/>
                <w:lang w:val="hy-AM"/>
              </w:rPr>
              <w:t xml:space="preserve"> </w:t>
            </w:r>
            <w:r w:rsidRPr="001601D5">
              <w:rPr>
                <w:rFonts w:ascii="Calibri" w:hAnsi="Calibri" w:cs="Calibri"/>
                <w:b/>
                <w:i/>
                <w:iCs/>
                <w:sz w:val="18"/>
                <w:szCs w:val="18"/>
                <w:lang w:val="hy-AM"/>
              </w:rPr>
              <w:t>после</w:t>
            </w:r>
            <w:r w:rsidRPr="001601D5">
              <w:rPr>
                <w:rFonts w:cs="Arial"/>
                <w:b/>
                <w:i/>
                <w:iCs/>
                <w:sz w:val="18"/>
                <w:szCs w:val="18"/>
                <w:lang w:val="hy-AM"/>
              </w:rPr>
              <w:t xml:space="preserve"> </w:t>
            </w:r>
            <w:r w:rsidRPr="001601D5">
              <w:rPr>
                <w:rFonts w:ascii="Calibri" w:hAnsi="Calibri" w:cs="Calibri"/>
                <w:b/>
                <w:i/>
                <w:iCs/>
                <w:sz w:val="18"/>
                <w:szCs w:val="18"/>
                <w:lang w:val="hy-AM"/>
              </w:rPr>
              <w:t>звонка</w:t>
            </w:r>
            <w:r w:rsidRPr="001601D5">
              <w:rPr>
                <w:rFonts w:cs="Arial"/>
                <w:b/>
                <w:i/>
                <w:iCs/>
                <w:sz w:val="18"/>
                <w:szCs w:val="18"/>
                <w:lang w:val="hy-AM"/>
              </w:rPr>
              <w:t xml:space="preserve"> </w:t>
            </w:r>
            <w:r w:rsidRPr="001601D5">
              <w:rPr>
                <w:rFonts w:ascii="Calibri" w:hAnsi="Calibri" w:cs="Calibri"/>
                <w:b/>
                <w:i/>
                <w:iCs/>
                <w:sz w:val="18"/>
                <w:szCs w:val="18"/>
                <w:lang w:val="hy-AM"/>
              </w:rPr>
              <w:t>в</w:t>
            </w:r>
            <w:r w:rsidRPr="001601D5">
              <w:rPr>
                <w:rFonts w:cs="Arial"/>
                <w:b/>
                <w:i/>
                <w:iCs/>
                <w:sz w:val="18"/>
                <w:szCs w:val="18"/>
                <w:lang w:val="hy-AM"/>
              </w:rPr>
              <w:t xml:space="preserve"> </w:t>
            </w:r>
            <w:r w:rsidRPr="001601D5">
              <w:rPr>
                <w:rFonts w:ascii="Calibri" w:hAnsi="Calibri" w:cs="Calibri"/>
                <w:b/>
                <w:i/>
                <w:iCs/>
                <w:sz w:val="18"/>
                <w:szCs w:val="18"/>
                <w:lang w:val="hy-AM"/>
              </w:rPr>
              <w:t>нерабочее</w:t>
            </w:r>
            <w:r w:rsidRPr="001601D5">
              <w:rPr>
                <w:rFonts w:cs="Arial"/>
                <w:b/>
                <w:i/>
                <w:iCs/>
                <w:sz w:val="18"/>
                <w:szCs w:val="18"/>
                <w:lang w:val="hy-AM"/>
              </w:rPr>
              <w:t xml:space="preserve"> </w:t>
            </w:r>
            <w:r w:rsidRPr="001601D5">
              <w:rPr>
                <w:rFonts w:ascii="Calibri" w:hAnsi="Calibri" w:cs="Calibri"/>
                <w:b/>
                <w:i/>
                <w:iCs/>
                <w:sz w:val="18"/>
                <w:szCs w:val="18"/>
                <w:lang w:val="hy-AM"/>
              </w:rPr>
              <w:t>время</w:t>
            </w:r>
            <w:r w:rsidRPr="001601D5">
              <w:rPr>
                <w:rFonts w:cs="Arial"/>
                <w:b/>
                <w:i/>
                <w:iCs/>
                <w:sz w:val="18"/>
                <w:szCs w:val="18"/>
                <w:lang w:val="hy-AM"/>
              </w:rPr>
              <w:t xml:space="preserve"> (</w:t>
            </w:r>
            <w:r w:rsidRPr="001601D5">
              <w:rPr>
                <w:rFonts w:ascii="Calibri" w:hAnsi="Calibri" w:cs="Calibri"/>
                <w:b/>
                <w:i/>
                <w:iCs/>
                <w:sz w:val="18"/>
                <w:szCs w:val="18"/>
                <w:lang w:val="hy-AM"/>
              </w:rPr>
              <w:t>средствами</w:t>
            </w:r>
            <w:r w:rsidRPr="001601D5">
              <w:rPr>
                <w:rFonts w:cs="Arial"/>
                <w:b/>
                <w:i/>
                <w:iCs/>
                <w:sz w:val="18"/>
                <w:szCs w:val="18"/>
                <w:lang w:val="hy-AM"/>
              </w:rPr>
              <w:t xml:space="preserve"> </w:t>
            </w:r>
            <w:r w:rsidRPr="001601D5">
              <w:rPr>
                <w:rFonts w:ascii="Calibri" w:hAnsi="Calibri" w:cs="Calibri"/>
                <w:b/>
                <w:i/>
                <w:iCs/>
                <w:sz w:val="18"/>
                <w:szCs w:val="18"/>
                <w:lang w:val="hy-AM"/>
              </w:rPr>
              <w:t>и</w:t>
            </w:r>
            <w:r w:rsidRPr="001601D5">
              <w:rPr>
                <w:rFonts w:cs="Arial"/>
                <w:b/>
                <w:i/>
                <w:iCs/>
                <w:sz w:val="18"/>
                <w:szCs w:val="18"/>
                <w:lang w:val="hy-AM"/>
              </w:rPr>
              <w:t xml:space="preserve"> </w:t>
            </w:r>
            <w:r w:rsidRPr="001601D5">
              <w:rPr>
                <w:rFonts w:ascii="Calibri" w:hAnsi="Calibri" w:cs="Calibri"/>
                <w:b/>
                <w:i/>
                <w:iCs/>
                <w:sz w:val="18"/>
                <w:szCs w:val="18"/>
                <w:lang w:val="hy-AM"/>
              </w:rPr>
              <w:t>ресурсами</w:t>
            </w:r>
            <w:r w:rsidRPr="001601D5">
              <w:rPr>
                <w:rFonts w:cs="Arial"/>
                <w:b/>
                <w:i/>
                <w:iCs/>
                <w:sz w:val="18"/>
                <w:szCs w:val="18"/>
                <w:lang w:val="hy-AM"/>
              </w:rPr>
              <w:t xml:space="preserve"> </w:t>
            </w:r>
            <w:r w:rsidRPr="001601D5">
              <w:rPr>
                <w:rFonts w:ascii="Calibri" w:hAnsi="Calibri" w:cs="Calibri"/>
                <w:b/>
                <w:i/>
                <w:iCs/>
                <w:sz w:val="18"/>
                <w:szCs w:val="18"/>
                <w:lang w:val="hy-AM"/>
              </w:rPr>
              <w:t>Исполнителя</w:t>
            </w:r>
            <w:r w:rsidRPr="001601D5">
              <w:rPr>
                <w:rFonts w:cs="Arial"/>
                <w:b/>
                <w:i/>
                <w:iCs/>
                <w:sz w:val="18"/>
                <w:szCs w:val="18"/>
                <w:lang w:val="hy-AM"/>
              </w:rPr>
              <w:t>)</w:t>
            </w:r>
          </w:p>
          <w:p w:rsidR="001601D5" w:rsidRPr="001601D5" w:rsidRDefault="001601D5" w:rsidP="00CA7A52">
            <w:pPr>
              <w:pStyle w:val="ListParagraph"/>
              <w:numPr>
                <w:ilvl w:val="0"/>
                <w:numId w:val="9"/>
              </w:numPr>
              <w:ind w:left="0" w:hanging="32"/>
              <w:jc w:val="both"/>
              <w:rPr>
                <w:rFonts w:cs="Arial"/>
                <w:b/>
                <w:i/>
                <w:iCs/>
                <w:sz w:val="18"/>
                <w:szCs w:val="18"/>
                <w:lang w:val="hy-AM"/>
              </w:rPr>
            </w:pPr>
            <w:r w:rsidRPr="001601D5">
              <w:rPr>
                <w:rFonts w:ascii="Calibri" w:hAnsi="Calibri" w:cs="Calibri"/>
                <w:b/>
                <w:i/>
                <w:iCs/>
                <w:sz w:val="18"/>
                <w:szCs w:val="18"/>
              </w:rPr>
              <w:t>Устранение</w:t>
            </w:r>
            <w:r w:rsidRPr="001601D5">
              <w:rPr>
                <w:rFonts w:cs="Arial"/>
                <w:b/>
                <w:i/>
                <w:iCs/>
                <w:sz w:val="18"/>
                <w:szCs w:val="18"/>
              </w:rPr>
              <w:t xml:space="preserve"> </w:t>
            </w:r>
            <w:r w:rsidRPr="001601D5">
              <w:rPr>
                <w:rFonts w:ascii="Calibri" w:hAnsi="Calibri" w:cs="Calibri"/>
                <w:b/>
                <w:i/>
                <w:iCs/>
                <w:sz w:val="18"/>
                <w:szCs w:val="18"/>
              </w:rPr>
              <w:t>неисправностей</w:t>
            </w:r>
            <w:r w:rsidRPr="001601D5">
              <w:rPr>
                <w:rFonts w:cs="Arial"/>
                <w:b/>
                <w:i/>
                <w:iCs/>
                <w:sz w:val="18"/>
                <w:szCs w:val="18"/>
              </w:rPr>
              <w:t xml:space="preserve"> </w:t>
            </w:r>
            <w:r w:rsidRPr="001601D5">
              <w:rPr>
                <w:rFonts w:ascii="Calibri" w:hAnsi="Calibri" w:cs="Calibri"/>
                <w:b/>
                <w:i/>
                <w:iCs/>
                <w:sz w:val="18"/>
                <w:szCs w:val="18"/>
              </w:rPr>
              <w:t>устройств</w:t>
            </w:r>
            <w:r w:rsidRPr="001601D5">
              <w:rPr>
                <w:rFonts w:cs="Arial"/>
                <w:b/>
                <w:i/>
                <w:iCs/>
                <w:sz w:val="18"/>
                <w:szCs w:val="18"/>
              </w:rPr>
              <w:t xml:space="preserve"> </w:t>
            </w:r>
            <w:r w:rsidRPr="001601D5">
              <w:rPr>
                <w:rFonts w:ascii="Calibri" w:hAnsi="Calibri" w:cs="Calibri"/>
                <w:b/>
                <w:i/>
                <w:iCs/>
                <w:sz w:val="18"/>
                <w:szCs w:val="18"/>
              </w:rPr>
              <w:t>и</w:t>
            </w:r>
            <w:r w:rsidRPr="001601D5">
              <w:rPr>
                <w:rFonts w:cs="Arial"/>
                <w:b/>
                <w:i/>
                <w:iCs/>
                <w:sz w:val="18"/>
                <w:szCs w:val="18"/>
              </w:rPr>
              <w:t xml:space="preserve"> </w:t>
            </w:r>
            <w:r w:rsidRPr="001601D5">
              <w:rPr>
                <w:rFonts w:ascii="Calibri" w:hAnsi="Calibri" w:cs="Calibri"/>
                <w:b/>
                <w:i/>
                <w:iCs/>
                <w:sz w:val="18"/>
                <w:szCs w:val="18"/>
              </w:rPr>
              <w:t>оборудований</w:t>
            </w:r>
            <w:r w:rsidRPr="001601D5">
              <w:rPr>
                <w:rFonts w:cs="Arial"/>
                <w:b/>
                <w:i/>
                <w:iCs/>
                <w:sz w:val="18"/>
                <w:szCs w:val="18"/>
                <w:lang w:val="hy-AM"/>
              </w:rPr>
              <w:t xml:space="preserve"> </w:t>
            </w:r>
            <w:r w:rsidRPr="001601D5">
              <w:rPr>
                <w:rFonts w:cs="Arial"/>
                <w:b/>
                <w:i/>
                <w:iCs/>
                <w:sz w:val="18"/>
                <w:szCs w:val="18"/>
              </w:rPr>
              <w:t>(</w:t>
            </w:r>
            <w:r w:rsidRPr="001601D5">
              <w:rPr>
                <w:rFonts w:ascii="Calibri" w:hAnsi="Calibri" w:cs="Calibri"/>
                <w:b/>
                <w:i/>
                <w:iCs/>
                <w:sz w:val="18"/>
                <w:szCs w:val="18"/>
              </w:rPr>
              <w:t>запасными</w:t>
            </w:r>
            <w:r w:rsidRPr="001601D5">
              <w:rPr>
                <w:rFonts w:cs="Arial"/>
                <w:b/>
                <w:i/>
                <w:iCs/>
                <w:sz w:val="18"/>
                <w:szCs w:val="18"/>
              </w:rPr>
              <w:t xml:space="preserve"> </w:t>
            </w:r>
            <w:r w:rsidRPr="001601D5">
              <w:rPr>
                <w:rFonts w:ascii="Calibri" w:hAnsi="Calibri" w:cs="Calibri"/>
                <w:b/>
                <w:i/>
                <w:iCs/>
                <w:sz w:val="18"/>
                <w:szCs w:val="18"/>
              </w:rPr>
              <w:t>частями</w:t>
            </w:r>
            <w:r w:rsidRPr="001601D5">
              <w:rPr>
                <w:rFonts w:cs="Arial"/>
                <w:b/>
                <w:i/>
                <w:iCs/>
                <w:sz w:val="18"/>
                <w:szCs w:val="18"/>
              </w:rPr>
              <w:t xml:space="preserve">, </w:t>
            </w:r>
            <w:r w:rsidRPr="001601D5">
              <w:rPr>
                <w:rFonts w:ascii="Calibri" w:hAnsi="Calibri" w:cs="Calibri"/>
                <w:b/>
                <w:i/>
                <w:iCs/>
                <w:sz w:val="18"/>
                <w:szCs w:val="18"/>
                <w:lang w:val="hy-AM"/>
              </w:rPr>
              <w:t>п</w:t>
            </w:r>
            <w:r w:rsidRPr="001601D5">
              <w:rPr>
                <w:rFonts w:ascii="Calibri" w:hAnsi="Calibri" w:cs="Calibri"/>
                <w:b/>
                <w:i/>
                <w:iCs/>
                <w:sz w:val="18"/>
                <w:szCs w:val="18"/>
              </w:rPr>
              <w:t>риобретенными</w:t>
            </w:r>
            <w:r w:rsidRPr="001601D5">
              <w:rPr>
                <w:rFonts w:cs="Arial"/>
                <w:b/>
                <w:i/>
                <w:iCs/>
                <w:sz w:val="18"/>
                <w:szCs w:val="18"/>
              </w:rPr>
              <w:t xml:space="preserve"> </w:t>
            </w:r>
            <w:r w:rsidRPr="001601D5">
              <w:rPr>
                <w:rFonts w:cs="Arial"/>
                <w:b/>
                <w:i/>
                <w:iCs/>
                <w:sz w:val="18"/>
                <w:szCs w:val="18"/>
                <w:lang w:val="hy-AM"/>
              </w:rPr>
              <w:t xml:space="preserve"> </w:t>
            </w:r>
            <w:r w:rsidRPr="001601D5">
              <w:rPr>
                <w:rFonts w:ascii="Calibri" w:hAnsi="Calibri" w:cs="Calibri"/>
                <w:b/>
                <w:i/>
                <w:iCs/>
                <w:sz w:val="18"/>
                <w:szCs w:val="18"/>
                <w:lang w:val="hy-AM"/>
              </w:rPr>
              <w:t>Исполнителем</w:t>
            </w:r>
            <w:r w:rsidRPr="001601D5">
              <w:rPr>
                <w:rFonts w:cs="Arial"/>
                <w:b/>
                <w:i/>
                <w:iCs/>
                <w:sz w:val="18"/>
                <w:szCs w:val="18"/>
                <w:lang w:val="hy-AM"/>
              </w:rPr>
              <w:t xml:space="preserve">, </w:t>
            </w:r>
            <w:r w:rsidRPr="001601D5">
              <w:rPr>
                <w:rFonts w:ascii="Calibri" w:hAnsi="Calibri" w:cs="Calibri"/>
                <w:b/>
                <w:i/>
                <w:iCs/>
                <w:sz w:val="18"/>
                <w:szCs w:val="18"/>
                <w:lang w:val="hy-AM"/>
              </w:rPr>
              <w:t>если</w:t>
            </w:r>
            <w:r w:rsidRPr="001601D5">
              <w:rPr>
                <w:rFonts w:cs="Arial"/>
                <w:b/>
                <w:i/>
                <w:iCs/>
                <w:sz w:val="18"/>
                <w:szCs w:val="18"/>
                <w:lang w:val="hy-AM"/>
              </w:rPr>
              <w:t xml:space="preserve"> </w:t>
            </w:r>
            <w:r w:rsidRPr="001601D5">
              <w:rPr>
                <w:rFonts w:ascii="Calibri" w:hAnsi="Calibri" w:cs="Calibri"/>
                <w:b/>
                <w:i/>
                <w:iCs/>
                <w:sz w:val="18"/>
                <w:szCs w:val="18"/>
                <w:lang w:val="hy-AM"/>
              </w:rPr>
              <w:t>стоимость</w:t>
            </w:r>
            <w:r w:rsidRPr="001601D5">
              <w:rPr>
                <w:rFonts w:cs="Arial"/>
                <w:b/>
                <w:i/>
                <w:iCs/>
                <w:sz w:val="18"/>
                <w:szCs w:val="18"/>
                <w:lang w:val="hy-AM"/>
              </w:rPr>
              <w:t xml:space="preserve"> </w:t>
            </w:r>
            <w:r w:rsidRPr="001601D5">
              <w:rPr>
                <w:rFonts w:ascii="Calibri" w:hAnsi="Calibri" w:cs="Calibri"/>
                <w:b/>
                <w:i/>
                <w:iCs/>
                <w:sz w:val="18"/>
                <w:szCs w:val="18"/>
                <w:lang w:val="hy-AM"/>
              </w:rPr>
              <w:t>данного</w:t>
            </w:r>
            <w:r w:rsidRPr="001601D5">
              <w:rPr>
                <w:rFonts w:cs="Arial"/>
                <w:b/>
                <w:i/>
                <w:iCs/>
                <w:sz w:val="18"/>
                <w:szCs w:val="18"/>
                <w:lang w:val="hy-AM"/>
              </w:rPr>
              <w:t xml:space="preserve"> </w:t>
            </w:r>
            <w:r w:rsidRPr="001601D5">
              <w:rPr>
                <w:rFonts w:ascii="Calibri" w:hAnsi="Calibri" w:cs="Calibri"/>
                <w:b/>
                <w:i/>
                <w:iCs/>
                <w:sz w:val="18"/>
                <w:szCs w:val="18"/>
                <w:lang w:val="hy-AM"/>
              </w:rPr>
              <w:t>оборудывания</w:t>
            </w:r>
            <w:r w:rsidRPr="001601D5">
              <w:rPr>
                <w:rFonts w:cs="Arial"/>
                <w:b/>
                <w:i/>
                <w:iCs/>
                <w:sz w:val="18"/>
                <w:szCs w:val="18"/>
                <w:lang w:val="hy-AM"/>
              </w:rPr>
              <w:t xml:space="preserve"> </w:t>
            </w:r>
            <w:r w:rsidRPr="001601D5">
              <w:rPr>
                <w:rFonts w:ascii="Calibri" w:hAnsi="Calibri" w:cs="Calibri"/>
                <w:b/>
                <w:i/>
                <w:iCs/>
                <w:sz w:val="18"/>
                <w:szCs w:val="18"/>
                <w:lang w:val="hy-AM"/>
              </w:rPr>
              <w:t>не</w:t>
            </w:r>
            <w:r w:rsidRPr="001601D5">
              <w:rPr>
                <w:rFonts w:cs="Arial"/>
                <w:b/>
                <w:i/>
                <w:iCs/>
                <w:sz w:val="18"/>
                <w:szCs w:val="18"/>
                <w:lang w:val="hy-AM"/>
              </w:rPr>
              <w:t xml:space="preserve"> </w:t>
            </w:r>
            <w:r w:rsidRPr="001601D5">
              <w:rPr>
                <w:rFonts w:ascii="Calibri" w:hAnsi="Calibri" w:cs="Calibri"/>
                <w:b/>
                <w:i/>
                <w:iCs/>
                <w:sz w:val="18"/>
                <w:szCs w:val="18"/>
                <w:lang w:val="hy-AM"/>
              </w:rPr>
              <w:t>превышает</w:t>
            </w:r>
            <w:r w:rsidRPr="001601D5">
              <w:rPr>
                <w:rFonts w:cs="Arial"/>
                <w:b/>
                <w:i/>
                <w:iCs/>
                <w:sz w:val="18"/>
                <w:szCs w:val="18"/>
                <w:lang w:val="hy-AM"/>
              </w:rPr>
              <w:t xml:space="preserve"> 100000 </w:t>
            </w:r>
            <w:r w:rsidRPr="001601D5">
              <w:rPr>
                <w:rFonts w:ascii="Calibri" w:hAnsi="Calibri" w:cs="Calibri"/>
                <w:b/>
                <w:i/>
                <w:iCs/>
                <w:sz w:val="18"/>
                <w:szCs w:val="18"/>
                <w:lang w:val="hy-AM"/>
              </w:rPr>
              <w:t>драм</w:t>
            </w:r>
            <w:r w:rsidRPr="001601D5">
              <w:rPr>
                <w:rFonts w:cs="Arial"/>
                <w:b/>
                <w:i/>
                <w:iCs/>
                <w:sz w:val="18"/>
                <w:szCs w:val="18"/>
                <w:lang w:val="hy-AM"/>
              </w:rPr>
              <w:t xml:space="preserve"> </w:t>
            </w:r>
            <w:r w:rsidRPr="001601D5">
              <w:rPr>
                <w:rFonts w:ascii="Calibri" w:hAnsi="Calibri" w:cs="Calibri"/>
                <w:b/>
                <w:i/>
                <w:iCs/>
                <w:sz w:val="18"/>
                <w:szCs w:val="18"/>
                <w:lang w:val="hy-AM"/>
              </w:rPr>
              <w:t>или</w:t>
            </w:r>
            <w:r w:rsidRPr="001601D5">
              <w:rPr>
                <w:rFonts w:cs="Arial"/>
                <w:b/>
                <w:i/>
                <w:iCs/>
                <w:sz w:val="18"/>
                <w:szCs w:val="18"/>
                <w:lang w:val="hy-AM"/>
              </w:rPr>
              <w:t xml:space="preserve"> </w:t>
            </w:r>
            <w:r w:rsidRPr="001601D5">
              <w:rPr>
                <w:rFonts w:ascii="Calibri" w:hAnsi="Calibri" w:cs="Calibri"/>
                <w:b/>
                <w:i/>
                <w:iCs/>
                <w:sz w:val="18"/>
                <w:szCs w:val="18"/>
              </w:rPr>
              <w:t>Заказчиком</w:t>
            </w:r>
            <w:r w:rsidRPr="001601D5">
              <w:rPr>
                <w:rFonts w:cs="Arial"/>
                <w:b/>
                <w:i/>
                <w:iCs/>
                <w:sz w:val="18"/>
                <w:szCs w:val="18"/>
                <w:lang w:val="hy-AM"/>
              </w:rPr>
              <w:t xml:space="preserve">, </w:t>
            </w:r>
            <w:r w:rsidRPr="001601D5">
              <w:rPr>
                <w:rFonts w:ascii="Calibri" w:hAnsi="Calibri" w:cs="Calibri"/>
                <w:b/>
                <w:i/>
                <w:iCs/>
                <w:sz w:val="18"/>
                <w:szCs w:val="18"/>
                <w:lang w:val="hy-AM"/>
              </w:rPr>
              <w:t>если</w:t>
            </w:r>
            <w:r w:rsidRPr="001601D5">
              <w:rPr>
                <w:rFonts w:cs="Arial"/>
                <w:b/>
                <w:i/>
                <w:iCs/>
                <w:sz w:val="18"/>
                <w:szCs w:val="18"/>
                <w:lang w:val="hy-AM"/>
              </w:rPr>
              <w:t xml:space="preserve">  </w:t>
            </w:r>
            <w:r w:rsidRPr="001601D5">
              <w:rPr>
                <w:rFonts w:ascii="Calibri" w:hAnsi="Calibri" w:cs="Calibri"/>
                <w:b/>
                <w:i/>
                <w:iCs/>
                <w:sz w:val="18"/>
                <w:szCs w:val="18"/>
                <w:lang w:val="hy-AM"/>
              </w:rPr>
              <w:t>их</w:t>
            </w:r>
            <w:r w:rsidRPr="001601D5">
              <w:rPr>
                <w:rFonts w:cs="Arial"/>
                <w:b/>
                <w:i/>
                <w:iCs/>
                <w:sz w:val="18"/>
                <w:szCs w:val="18"/>
                <w:lang w:val="hy-AM"/>
              </w:rPr>
              <w:t xml:space="preserve"> </w:t>
            </w:r>
            <w:r w:rsidRPr="001601D5">
              <w:rPr>
                <w:rFonts w:ascii="Calibri" w:hAnsi="Calibri" w:cs="Calibri"/>
                <w:b/>
                <w:i/>
                <w:iCs/>
                <w:sz w:val="18"/>
                <w:szCs w:val="18"/>
                <w:lang w:val="hy-AM"/>
              </w:rPr>
              <w:t>стоимость</w:t>
            </w:r>
            <w:r w:rsidRPr="001601D5">
              <w:rPr>
                <w:rFonts w:cs="Arial"/>
                <w:b/>
                <w:i/>
                <w:iCs/>
                <w:sz w:val="18"/>
                <w:szCs w:val="18"/>
                <w:lang w:val="hy-AM"/>
              </w:rPr>
              <w:t xml:space="preserve"> </w:t>
            </w:r>
            <w:r w:rsidRPr="001601D5">
              <w:rPr>
                <w:rFonts w:ascii="Calibri" w:hAnsi="Calibri" w:cs="Calibri"/>
                <w:b/>
                <w:i/>
                <w:iCs/>
                <w:sz w:val="18"/>
                <w:szCs w:val="18"/>
                <w:lang w:val="hy-AM"/>
              </w:rPr>
              <w:t>превышает</w:t>
            </w:r>
            <w:r w:rsidRPr="001601D5">
              <w:rPr>
                <w:rFonts w:cs="Arial"/>
                <w:b/>
                <w:i/>
                <w:iCs/>
                <w:sz w:val="18"/>
                <w:szCs w:val="18"/>
                <w:lang w:val="hy-AM"/>
              </w:rPr>
              <w:t xml:space="preserve"> 100000 </w:t>
            </w:r>
            <w:r w:rsidRPr="001601D5">
              <w:rPr>
                <w:rFonts w:ascii="Calibri" w:hAnsi="Calibri" w:cs="Calibri"/>
                <w:b/>
                <w:i/>
                <w:iCs/>
                <w:sz w:val="18"/>
                <w:szCs w:val="18"/>
                <w:lang w:val="hy-AM"/>
              </w:rPr>
              <w:t>драм</w:t>
            </w:r>
            <w:r w:rsidRPr="001601D5">
              <w:rPr>
                <w:rFonts w:cs="Arial"/>
                <w:b/>
                <w:i/>
                <w:iCs/>
                <w:sz w:val="18"/>
                <w:szCs w:val="18"/>
                <w:lang w:val="hy-AM"/>
              </w:rPr>
              <w:t xml:space="preserve"> </w:t>
            </w:r>
            <w:r w:rsidRPr="001601D5">
              <w:rPr>
                <w:rFonts w:cs="Arial"/>
                <w:b/>
                <w:i/>
                <w:iCs/>
                <w:sz w:val="18"/>
                <w:szCs w:val="18"/>
              </w:rPr>
              <w:t xml:space="preserve"> </w:t>
            </w:r>
            <w:r w:rsidRPr="001601D5">
              <w:rPr>
                <w:rFonts w:ascii="Calibri" w:hAnsi="Calibri" w:cs="Calibri"/>
                <w:b/>
                <w:i/>
                <w:iCs/>
                <w:sz w:val="18"/>
                <w:szCs w:val="18"/>
              </w:rPr>
              <w:t>и</w:t>
            </w:r>
            <w:r w:rsidRPr="001601D5">
              <w:rPr>
                <w:rFonts w:cs="Arial"/>
                <w:b/>
                <w:i/>
                <w:iCs/>
                <w:sz w:val="18"/>
                <w:szCs w:val="18"/>
              </w:rPr>
              <w:t xml:space="preserve"> </w:t>
            </w:r>
            <w:r w:rsidRPr="001601D5">
              <w:rPr>
                <w:rFonts w:ascii="Calibri" w:hAnsi="Calibri" w:cs="Calibri"/>
                <w:b/>
                <w:i/>
                <w:iCs/>
                <w:sz w:val="18"/>
                <w:szCs w:val="18"/>
              </w:rPr>
              <w:t>средствами</w:t>
            </w:r>
            <w:r w:rsidRPr="001601D5">
              <w:rPr>
                <w:rFonts w:cs="Arial"/>
                <w:b/>
                <w:i/>
                <w:iCs/>
                <w:sz w:val="18"/>
                <w:szCs w:val="18"/>
              </w:rPr>
              <w:t xml:space="preserve">, </w:t>
            </w:r>
            <w:r w:rsidRPr="001601D5">
              <w:rPr>
                <w:rFonts w:ascii="Calibri" w:hAnsi="Calibri" w:cs="Calibri"/>
                <w:b/>
                <w:i/>
                <w:iCs/>
                <w:sz w:val="18"/>
                <w:szCs w:val="18"/>
              </w:rPr>
              <w:t>и</w:t>
            </w:r>
            <w:r w:rsidRPr="001601D5">
              <w:rPr>
                <w:rFonts w:cs="Arial"/>
                <w:b/>
                <w:i/>
                <w:iCs/>
                <w:sz w:val="18"/>
                <w:szCs w:val="18"/>
              </w:rPr>
              <w:t xml:space="preserve"> </w:t>
            </w:r>
            <w:r w:rsidRPr="001601D5">
              <w:rPr>
                <w:rFonts w:ascii="Calibri" w:hAnsi="Calibri" w:cs="Calibri"/>
                <w:b/>
                <w:i/>
                <w:iCs/>
                <w:sz w:val="18"/>
                <w:szCs w:val="18"/>
              </w:rPr>
              <w:t>ресурсами</w:t>
            </w:r>
            <w:r w:rsidRPr="001601D5">
              <w:rPr>
                <w:rFonts w:cs="Arial"/>
                <w:b/>
                <w:i/>
                <w:iCs/>
                <w:sz w:val="18"/>
                <w:szCs w:val="18"/>
              </w:rPr>
              <w:t xml:space="preserve"> </w:t>
            </w:r>
            <w:r w:rsidRPr="001601D5">
              <w:rPr>
                <w:rFonts w:ascii="Calibri" w:hAnsi="Calibri" w:cs="Calibri"/>
                <w:b/>
                <w:i/>
                <w:iCs/>
                <w:sz w:val="18"/>
                <w:szCs w:val="18"/>
              </w:rPr>
              <w:t>Исполнителя</w:t>
            </w:r>
            <w:r w:rsidRPr="001601D5">
              <w:rPr>
                <w:rFonts w:cs="Arial"/>
                <w:b/>
                <w:i/>
                <w:iCs/>
                <w:sz w:val="18"/>
                <w:szCs w:val="18"/>
              </w:rPr>
              <w:t>)</w:t>
            </w:r>
          </w:p>
          <w:p w:rsidR="001601D5" w:rsidRPr="00184EC3" w:rsidRDefault="001601D5" w:rsidP="001601D5">
            <w:pPr>
              <w:pStyle w:val="ListParagraph"/>
              <w:ind w:left="360" w:right="-57"/>
              <w:contextualSpacing/>
              <w:jc w:val="both"/>
              <w:rPr>
                <w:rStyle w:val="Emphasis"/>
                <w:rFonts w:ascii="GHEA Grapalat" w:hAnsi="GHEA Grapalat"/>
                <w:i w:val="0"/>
                <w:sz w:val="16"/>
                <w:szCs w:val="16"/>
              </w:rPr>
            </w:pPr>
          </w:p>
        </w:tc>
        <w:tc>
          <w:tcPr>
            <w:tcW w:w="982" w:type="dxa"/>
            <w:vAlign w:val="center"/>
          </w:tcPr>
          <w:p w:rsidR="001601D5" w:rsidRPr="003C28C0" w:rsidRDefault="001601D5" w:rsidP="001601D5">
            <w:r w:rsidRPr="003C28C0">
              <w:lastRenderedPageBreak/>
              <w:t xml:space="preserve">   драм</w:t>
            </w:r>
          </w:p>
        </w:tc>
        <w:tc>
          <w:tcPr>
            <w:tcW w:w="1127" w:type="dxa"/>
            <w:vAlign w:val="center"/>
          </w:tcPr>
          <w:p w:rsidR="001601D5" w:rsidRPr="003C28C0" w:rsidRDefault="001601D5" w:rsidP="001601D5"/>
        </w:tc>
        <w:tc>
          <w:tcPr>
            <w:tcW w:w="701" w:type="dxa"/>
            <w:vAlign w:val="center"/>
          </w:tcPr>
          <w:p w:rsidR="001601D5" w:rsidRPr="003C28C0" w:rsidRDefault="001601D5" w:rsidP="001601D5">
            <w:r w:rsidRPr="003C28C0">
              <w:t>1</w:t>
            </w:r>
          </w:p>
        </w:tc>
        <w:tc>
          <w:tcPr>
            <w:tcW w:w="1548" w:type="dxa"/>
            <w:vAlign w:val="center"/>
          </w:tcPr>
          <w:p w:rsidR="001601D5" w:rsidRPr="00FA0EA3" w:rsidRDefault="001601D5" w:rsidP="001601D5">
            <w:pPr>
              <w:widowControl w:val="0"/>
              <w:spacing w:after="120"/>
              <w:jc w:val="center"/>
              <w:rPr>
                <w:rFonts w:ascii="GHEA Grapalat" w:hAnsi="GHEA Grapalat"/>
                <w:sz w:val="16"/>
                <w:szCs w:val="16"/>
              </w:rPr>
            </w:pPr>
            <w:r w:rsidRPr="0083041F">
              <w:rPr>
                <w:sz w:val="16"/>
                <w:szCs w:val="16"/>
              </w:rPr>
              <w:t xml:space="preserve"> Правительственное здание </w:t>
            </w:r>
            <w:r w:rsidRPr="00FA0EA3">
              <w:rPr>
                <w:sz w:val="16"/>
                <w:szCs w:val="16"/>
              </w:rPr>
              <w:t>2 и здание 3/3 ул.В.Саркисяна</w:t>
            </w:r>
          </w:p>
        </w:tc>
        <w:tc>
          <w:tcPr>
            <w:tcW w:w="1439" w:type="dxa"/>
            <w:vAlign w:val="center"/>
          </w:tcPr>
          <w:p w:rsidR="001601D5" w:rsidRPr="0083041F" w:rsidRDefault="001601D5" w:rsidP="001601D5">
            <w:pPr>
              <w:widowControl w:val="0"/>
              <w:spacing w:after="120"/>
              <w:jc w:val="center"/>
              <w:rPr>
                <w:rFonts w:ascii="GHEA Grapalat" w:hAnsi="GHEA Grapalat"/>
                <w:sz w:val="16"/>
                <w:szCs w:val="16"/>
              </w:rPr>
            </w:pPr>
            <w:r w:rsidRPr="0083041F">
              <w:rPr>
                <w:sz w:val="16"/>
                <w:szCs w:val="16"/>
              </w:rPr>
              <w:t>Услуга предоставляется с даты вступления в силу</w:t>
            </w:r>
            <w:r w:rsidRPr="00107472">
              <w:rPr>
                <w:sz w:val="16"/>
                <w:szCs w:val="16"/>
              </w:rPr>
              <w:t xml:space="preserve"> договора </w:t>
            </w:r>
            <w:r w:rsidRPr="0083041F">
              <w:rPr>
                <w:sz w:val="16"/>
                <w:szCs w:val="16"/>
              </w:rPr>
              <w:t xml:space="preserve"> до 2</w:t>
            </w:r>
            <w:r w:rsidRPr="00FA0EA3">
              <w:rPr>
                <w:sz w:val="16"/>
                <w:szCs w:val="16"/>
              </w:rPr>
              <w:t>3</w:t>
            </w:r>
            <w:r w:rsidRPr="0083041F">
              <w:rPr>
                <w:sz w:val="16"/>
                <w:szCs w:val="16"/>
              </w:rPr>
              <w:t>.12.2022.</w:t>
            </w:r>
          </w:p>
        </w:tc>
      </w:tr>
      <w:tr w:rsidR="001601D5" w:rsidRPr="00E40AC8" w:rsidTr="00FA0EA3">
        <w:trPr>
          <w:trHeight w:val="1898"/>
          <w:jc w:val="center"/>
        </w:trPr>
        <w:tc>
          <w:tcPr>
            <w:tcW w:w="1547" w:type="dxa"/>
            <w:vAlign w:val="center"/>
          </w:tcPr>
          <w:p w:rsidR="001601D5" w:rsidRPr="00B94647" w:rsidRDefault="001601D5" w:rsidP="001601D5">
            <w:pPr>
              <w:jc w:val="center"/>
              <w:rPr>
                <w:rFonts w:ascii="GHEA Grapalat" w:hAnsi="GHEA Grapalat"/>
                <w:sz w:val="18"/>
                <w:szCs w:val="18"/>
                <w:lang w:val="hy-AM"/>
              </w:rPr>
            </w:pPr>
            <w:r>
              <w:rPr>
                <w:rFonts w:ascii="GHEA Grapalat" w:hAnsi="GHEA Grapalat"/>
                <w:sz w:val="18"/>
                <w:szCs w:val="18"/>
                <w:lang w:val="hy-AM"/>
              </w:rPr>
              <w:lastRenderedPageBreak/>
              <w:t>2</w:t>
            </w:r>
          </w:p>
        </w:tc>
        <w:tc>
          <w:tcPr>
            <w:tcW w:w="1778" w:type="dxa"/>
            <w:vAlign w:val="center"/>
          </w:tcPr>
          <w:p w:rsidR="001601D5" w:rsidRPr="0051415F" w:rsidRDefault="001601D5" w:rsidP="001601D5">
            <w:pPr>
              <w:jc w:val="center"/>
              <w:rPr>
                <w:rFonts w:ascii="GHEA Grapalat" w:hAnsi="GHEA Grapalat"/>
                <w:sz w:val="18"/>
                <w:szCs w:val="18"/>
              </w:rPr>
            </w:pPr>
            <w:r>
              <w:rPr>
                <w:rFonts w:ascii="GHEA Grapalat" w:hAnsi="GHEA Grapalat"/>
                <w:sz w:val="18"/>
                <w:szCs w:val="18"/>
              </w:rPr>
              <w:t>50711100/2</w:t>
            </w:r>
          </w:p>
        </w:tc>
        <w:tc>
          <w:tcPr>
            <w:tcW w:w="4897" w:type="dxa"/>
            <w:vAlign w:val="center"/>
          </w:tcPr>
          <w:p w:rsidR="001601D5" w:rsidRDefault="001601D5" w:rsidP="001601D5">
            <w:pPr>
              <w:ind w:right="460"/>
              <w:jc w:val="both"/>
              <w:rPr>
                <w:rFonts w:ascii="GHEA Grapalat" w:hAnsi="GHEA Grapalat" w:cs="Arial"/>
                <w:b/>
                <w:sz w:val="18"/>
                <w:szCs w:val="18"/>
                <w:lang w:val="hy-AM"/>
              </w:rPr>
            </w:pPr>
            <w:r w:rsidRPr="001601D5">
              <w:rPr>
                <w:rFonts w:ascii="GHEA Grapalat" w:hAnsi="GHEA Grapalat" w:cs="Arial"/>
                <w:b/>
                <w:sz w:val="18"/>
                <w:szCs w:val="18"/>
                <w:lang w:val="hy-AM"/>
              </w:rPr>
              <w:t>Исполнитель осуществляет профессиональное, программное и техническое обслуживание</w:t>
            </w:r>
            <w:r w:rsidR="00B02318">
              <w:rPr>
                <w:rFonts w:ascii="GHEA Grapalat" w:hAnsi="GHEA Grapalat" w:cs="Arial"/>
                <w:b/>
                <w:sz w:val="18"/>
                <w:szCs w:val="18"/>
              </w:rPr>
              <w:t xml:space="preserve"> </w:t>
            </w:r>
            <w:r w:rsidR="00B02318" w:rsidRPr="001601D5">
              <w:rPr>
                <w:rFonts w:ascii="GHEA Grapalat" w:hAnsi="GHEA Grapalat" w:cs="Arial"/>
                <w:b/>
                <w:sz w:val="18"/>
                <w:szCs w:val="18"/>
                <w:lang w:val="hy-AM"/>
              </w:rPr>
              <w:t>автоматизированной</w:t>
            </w:r>
            <w:r w:rsidR="00B02318">
              <w:rPr>
                <w:rFonts w:ascii="GHEA Grapalat" w:hAnsi="GHEA Grapalat" w:cs="Arial"/>
                <w:b/>
                <w:sz w:val="18"/>
                <w:szCs w:val="18"/>
              </w:rPr>
              <w:t xml:space="preserve"> проходной</w:t>
            </w:r>
            <w:r w:rsidR="00B02318" w:rsidRPr="001601D5">
              <w:rPr>
                <w:rFonts w:ascii="GHEA Grapalat" w:hAnsi="GHEA Grapalat" w:cs="Arial"/>
                <w:b/>
                <w:sz w:val="18"/>
                <w:szCs w:val="18"/>
                <w:lang w:val="hy-AM"/>
              </w:rPr>
              <w:t xml:space="preserve"> паспортной системы Orion  состоящ</w:t>
            </w:r>
            <w:r w:rsidR="00B02318">
              <w:rPr>
                <w:rFonts w:ascii="GHEA Grapalat" w:hAnsi="GHEA Grapalat" w:cs="Arial"/>
                <w:b/>
                <w:sz w:val="18"/>
                <w:szCs w:val="18"/>
              </w:rPr>
              <w:t>ей</w:t>
            </w:r>
            <w:r w:rsidR="00B02318" w:rsidRPr="001601D5">
              <w:rPr>
                <w:rFonts w:ascii="GHEA Grapalat" w:hAnsi="GHEA Grapalat" w:cs="Arial"/>
                <w:b/>
                <w:sz w:val="18"/>
                <w:szCs w:val="18"/>
                <w:lang w:val="hy-AM"/>
              </w:rPr>
              <w:t xml:space="preserve"> из 12 - контрольно-пропускных пунктов Perco T-5 и 2 С2000 контроллеров</w:t>
            </w:r>
            <w:r w:rsidR="00B02318">
              <w:rPr>
                <w:rFonts w:ascii="GHEA Grapalat" w:hAnsi="GHEA Grapalat" w:cs="Arial"/>
                <w:b/>
                <w:sz w:val="18"/>
                <w:szCs w:val="18"/>
              </w:rPr>
              <w:t xml:space="preserve"> </w:t>
            </w:r>
            <w:r w:rsidRPr="001601D5">
              <w:rPr>
                <w:rFonts w:ascii="GHEA Grapalat" w:hAnsi="GHEA Grapalat" w:cs="Arial"/>
                <w:b/>
                <w:sz w:val="18"/>
                <w:szCs w:val="18"/>
                <w:lang w:val="hy-AM"/>
              </w:rPr>
              <w:t xml:space="preserve"> 12 контрольно-измерительных приборов С2000-2, 12 контрольно-пропускных пунктов Perco T-5, </w:t>
            </w:r>
            <w:r w:rsidR="00B02318" w:rsidRPr="001601D5">
              <w:rPr>
                <w:rFonts w:ascii="GHEA Grapalat" w:hAnsi="GHEA Grapalat" w:cs="Arial"/>
                <w:b/>
                <w:sz w:val="18"/>
                <w:szCs w:val="18"/>
                <w:lang w:val="hy-AM"/>
              </w:rPr>
              <w:t>расположенн</w:t>
            </w:r>
            <w:r w:rsidR="00B02318">
              <w:rPr>
                <w:rFonts w:ascii="GHEA Grapalat" w:hAnsi="GHEA Grapalat" w:cs="Arial"/>
                <w:b/>
                <w:sz w:val="18"/>
                <w:szCs w:val="18"/>
              </w:rPr>
              <w:t>ой</w:t>
            </w:r>
            <w:r w:rsidR="00B02318" w:rsidRPr="001601D5">
              <w:rPr>
                <w:rFonts w:ascii="GHEA Grapalat" w:hAnsi="GHEA Grapalat" w:cs="Arial"/>
                <w:b/>
                <w:sz w:val="18"/>
                <w:szCs w:val="18"/>
                <w:lang w:val="hy-AM"/>
              </w:rPr>
              <w:t xml:space="preserve"> в </w:t>
            </w:r>
            <w:r w:rsidR="00B02318">
              <w:rPr>
                <w:rFonts w:ascii="GHEA Grapalat" w:hAnsi="GHEA Grapalat" w:cs="Arial"/>
                <w:b/>
                <w:sz w:val="18"/>
                <w:szCs w:val="18"/>
              </w:rPr>
              <w:t>Правительственном з</w:t>
            </w:r>
            <w:r w:rsidR="00B02318" w:rsidRPr="001601D5">
              <w:rPr>
                <w:rFonts w:ascii="GHEA Grapalat" w:hAnsi="GHEA Grapalat" w:cs="Arial"/>
                <w:b/>
                <w:sz w:val="18"/>
                <w:szCs w:val="18"/>
                <w:lang w:val="hy-AM"/>
              </w:rPr>
              <w:t xml:space="preserve">дании </w:t>
            </w:r>
            <w:r w:rsidR="00B02318">
              <w:rPr>
                <w:rFonts w:ascii="GHEA Grapalat" w:hAnsi="GHEA Grapalat" w:cs="Arial"/>
                <w:b/>
                <w:sz w:val="18"/>
                <w:szCs w:val="18"/>
                <w:lang w:val="en-US"/>
              </w:rPr>
              <w:t>N</w:t>
            </w:r>
            <w:r w:rsidR="00B02318" w:rsidRPr="001601D5">
              <w:rPr>
                <w:rFonts w:ascii="GHEA Grapalat" w:hAnsi="GHEA Grapalat" w:cs="Arial"/>
                <w:b/>
                <w:sz w:val="18"/>
                <w:szCs w:val="18"/>
                <w:lang w:val="hy-AM"/>
              </w:rPr>
              <w:t>2</w:t>
            </w:r>
            <w:r w:rsidR="00B02318" w:rsidRPr="001601D5">
              <w:rPr>
                <w:rFonts w:ascii="GHEA Grapalat" w:hAnsi="GHEA Grapalat" w:cs="Arial"/>
                <w:b/>
                <w:sz w:val="18"/>
                <w:szCs w:val="18"/>
              </w:rPr>
              <w:t xml:space="preserve"> </w:t>
            </w:r>
            <w:r w:rsidR="00B02318" w:rsidRPr="001601D5">
              <w:rPr>
                <w:rFonts w:ascii="GHEA Grapalat" w:hAnsi="GHEA Grapalat" w:cs="Arial"/>
                <w:b/>
                <w:sz w:val="18"/>
                <w:szCs w:val="18"/>
                <w:lang w:val="hy-AM"/>
              </w:rPr>
              <w:t xml:space="preserve"> </w:t>
            </w:r>
            <w:r w:rsidR="00B02318">
              <w:rPr>
                <w:rFonts w:ascii="GHEA Grapalat" w:hAnsi="GHEA Grapalat" w:cs="Arial"/>
                <w:b/>
                <w:sz w:val="18"/>
                <w:szCs w:val="18"/>
              </w:rPr>
              <w:t xml:space="preserve">и </w:t>
            </w:r>
            <w:r w:rsidR="00B02318" w:rsidRPr="001601D5">
              <w:rPr>
                <w:rFonts w:ascii="GHEA Grapalat" w:hAnsi="GHEA Grapalat" w:cs="Arial"/>
                <w:b/>
                <w:sz w:val="18"/>
                <w:szCs w:val="18"/>
                <w:lang w:val="hy-AM"/>
              </w:rPr>
              <w:t>В. Саркисяна 3/3</w:t>
            </w:r>
            <w:r w:rsidR="00B02318">
              <w:rPr>
                <w:rFonts w:ascii="GHEA Grapalat" w:hAnsi="GHEA Grapalat" w:cs="Arial"/>
                <w:b/>
                <w:sz w:val="18"/>
                <w:szCs w:val="18"/>
              </w:rPr>
              <w:t xml:space="preserve"> </w:t>
            </w:r>
            <w:r w:rsidRPr="001601D5">
              <w:rPr>
                <w:rFonts w:ascii="GHEA Grapalat" w:hAnsi="GHEA Grapalat" w:cs="Arial"/>
                <w:b/>
                <w:sz w:val="18"/>
                <w:szCs w:val="18"/>
                <w:lang w:val="hy-AM"/>
              </w:rPr>
              <w:t>которое о</w:t>
            </w:r>
            <w:r>
              <w:rPr>
                <w:rFonts w:ascii="GHEA Grapalat" w:hAnsi="GHEA Grapalat" w:cs="Arial"/>
                <w:b/>
                <w:sz w:val="18"/>
                <w:szCs w:val="18"/>
                <w:lang w:val="hy-AM"/>
              </w:rPr>
              <w:t>существляется следующим образом</w:t>
            </w:r>
          </w:p>
          <w:p w:rsidR="00B02318" w:rsidRDefault="001601D5" w:rsidP="00CA7A52">
            <w:pPr>
              <w:pStyle w:val="ListParagraph"/>
              <w:numPr>
                <w:ilvl w:val="0"/>
                <w:numId w:val="9"/>
              </w:numPr>
              <w:ind w:left="-32" w:right="460" w:firstLine="587"/>
              <w:contextualSpacing/>
              <w:jc w:val="both"/>
              <w:rPr>
                <w:rFonts w:ascii="GHEA Grapalat" w:hAnsi="GHEA Grapalat" w:cs="Arial"/>
                <w:b/>
                <w:sz w:val="18"/>
                <w:szCs w:val="18"/>
                <w:lang w:val="hy-AM"/>
              </w:rPr>
            </w:pPr>
            <w:r w:rsidRPr="00B02318">
              <w:rPr>
                <w:rFonts w:ascii="GHEA Grapalat" w:hAnsi="GHEA Grapalat" w:cs="Arial"/>
                <w:b/>
                <w:sz w:val="18"/>
                <w:szCs w:val="18"/>
                <w:lang w:val="hy-AM"/>
              </w:rPr>
              <w:t>Общее тестирование системы, полный программный и технический осмотр, отладка, настройка функций, отладка функций для обеспечения бесперебойной работы и безопасной эксплуатации, для обеспечения нормального режима работы через каждые 2 дня Со дня вступления в силу прав и обязанностей сторон, предусмотренных договором до 2</w:t>
            </w:r>
            <w:r w:rsidR="00B02318">
              <w:rPr>
                <w:rFonts w:ascii="GHEA Grapalat" w:hAnsi="GHEA Grapalat" w:cs="Arial"/>
                <w:b/>
                <w:sz w:val="18"/>
                <w:szCs w:val="18"/>
              </w:rPr>
              <w:t>3</w:t>
            </w:r>
            <w:r w:rsidRPr="00B02318">
              <w:rPr>
                <w:rFonts w:ascii="GHEA Grapalat" w:hAnsi="GHEA Grapalat" w:cs="Arial"/>
                <w:b/>
                <w:sz w:val="18"/>
                <w:szCs w:val="18"/>
                <w:lang w:val="hy-AM"/>
              </w:rPr>
              <w:t>.12.202</w:t>
            </w:r>
            <w:r w:rsidR="00B02318">
              <w:rPr>
                <w:rFonts w:ascii="GHEA Grapalat" w:hAnsi="GHEA Grapalat" w:cs="Arial"/>
                <w:b/>
                <w:sz w:val="18"/>
                <w:szCs w:val="18"/>
              </w:rPr>
              <w:t>2</w:t>
            </w:r>
            <w:r w:rsidRPr="00B02318">
              <w:rPr>
                <w:rFonts w:ascii="GHEA Grapalat" w:hAnsi="GHEA Grapalat" w:cs="Arial"/>
                <w:b/>
                <w:sz w:val="18"/>
                <w:szCs w:val="18"/>
                <w:lang w:val="hy-AM"/>
              </w:rPr>
              <w:t xml:space="preserve"> но не реже, чем 3 раза в неделю в течении всего 202</w:t>
            </w:r>
            <w:r w:rsidR="00B02318">
              <w:rPr>
                <w:rFonts w:ascii="GHEA Grapalat" w:hAnsi="GHEA Grapalat" w:cs="Arial"/>
                <w:b/>
                <w:sz w:val="18"/>
                <w:szCs w:val="18"/>
              </w:rPr>
              <w:t>2</w:t>
            </w:r>
            <w:r w:rsidRPr="00B02318">
              <w:rPr>
                <w:rFonts w:ascii="GHEA Grapalat" w:hAnsi="GHEA Grapalat" w:cs="Arial"/>
                <w:b/>
                <w:sz w:val="18"/>
                <w:szCs w:val="18"/>
                <w:lang w:val="hy-AM"/>
              </w:rPr>
              <w:t>года. (средствами и ресурсами Исполнителя)</w:t>
            </w:r>
          </w:p>
          <w:p w:rsidR="00B02318" w:rsidRDefault="001601D5" w:rsidP="00CA7A52">
            <w:pPr>
              <w:pStyle w:val="ListParagraph"/>
              <w:numPr>
                <w:ilvl w:val="0"/>
                <w:numId w:val="9"/>
              </w:numPr>
              <w:ind w:left="-32" w:right="460" w:firstLine="587"/>
              <w:contextualSpacing/>
              <w:jc w:val="both"/>
              <w:rPr>
                <w:rFonts w:ascii="GHEA Grapalat" w:hAnsi="GHEA Grapalat" w:cs="Arial"/>
                <w:b/>
                <w:sz w:val="18"/>
                <w:szCs w:val="18"/>
                <w:lang w:val="hy-AM"/>
              </w:rPr>
            </w:pPr>
            <w:r w:rsidRPr="00B02318">
              <w:rPr>
                <w:rFonts w:ascii="GHEA Grapalat" w:hAnsi="GHEA Grapalat" w:cs="Arial"/>
                <w:b/>
                <w:sz w:val="18"/>
                <w:szCs w:val="18"/>
                <w:lang w:val="hy-AM"/>
              </w:rPr>
              <w:t xml:space="preserve"> Реагирование на вызовы сотрудников в случае сбоев работы/услуги/ (прибытие специалиста) -не позднее чем в течении 1 часа,  в рабочее время и не позднее чем в течении 4 часов в нерабочее время (средствами и ресурсами Исполнителя)</w:t>
            </w:r>
          </w:p>
          <w:p w:rsidR="00B02318" w:rsidRDefault="001601D5" w:rsidP="00CA7A52">
            <w:pPr>
              <w:pStyle w:val="ListParagraph"/>
              <w:numPr>
                <w:ilvl w:val="0"/>
                <w:numId w:val="9"/>
              </w:numPr>
              <w:ind w:left="-32" w:right="460" w:firstLine="587"/>
              <w:contextualSpacing/>
              <w:jc w:val="both"/>
              <w:rPr>
                <w:rFonts w:ascii="GHEA Grapalat" w:hAnsi="GHEA Grapalat" w:cs="Arial"/>
                <w:b/>
                <w:sz w:val="18"/>
                <w:szCs w:val="18"/>
                <w:lang w:val="hy-AM"/>
              </w:rPr>
            </w:pPr>
            <w:r w:rsidRPr="00B02318">
              <w:rPr>
                <w:rFonts w:ascii="GHEA Grapalat" w:hAnsi="GHEA Grapalat" w:cs="Arial"/>
                <w:b/>
                <w:sz w:val="18"/>
                <w:szCs w:val="18"/>
                <w:lang w:val="hy-AM"/>
              </w:rPr>
              <w:t xml:space="preserve">Устранение сбоев в работе: не позднее, чем в течение 2 рабочих часов после звонка в </w:t>
            </w:r>
            <w:r w:rsidRPr="00B02318">
              <w:rPr>
                <w:rFonts w:ascii="GHEA Grapalat" w:hAnsi="GHEA Grapalat" w:cs="Arial"/>
                <w:b/>
                <w:sz w:val="18"/>
                <w:szCs w:val="18"/>
                <w:lang w:val="hy-AM"/>
              </w:rPr>
              <w:lastRenderedPageBreak/>
              <w:t>рабочее время и не позднее, чем через 6 рабочих часов после звонка в нерабочее время (средствами и ресурсами Исполнителя)</w:t>
            </w:r>
          </w:p>
          <w:p w:rsidR="00B02318" w:rsidRDefault="001601D5" w:rsidP="00CA7A52">
            <w:pPr>
              <w:pStyle w:val="ListParagraph"/>
              <w:numPr>
                <w:ilvl w:val="0"/>
                <w:numId w:val="9"/>
              </w:numPr>
              <w:ind w:left="-32" w:right="460" w:firstLine="587"/>
              <w:contextualSpacing/>
              <w:jc w:val="both"/>
              <w:rPr>
                <w:rFonts w:ascii="GHEA Grapalat" w:hAnsi="GHEA Grapalat" w:cs="Arial"/>
                <w:b/>
                <w:sz w:val="18"/>
                <w:szCs w:val="18"/>
                <w:lang w:val="hy-AM"/>
              </w:rPr>
            </w:pPr>
            <w:r w:rsidRPr="00B02318">
              <w:rPr>
                <w:rFonts w:ascii="GHEA Grapalat" w:hAnsi="GHEA Grapalat" w:cs="Arial"/>
                <w:b/>
                <w:sz w:val="18"/>
                <w:szCs w:val="18"/>
                <w:lang w:val="hy-AM"/>
              </w:rPr>
              <w:t>Устранение неисправностей устройств и оборудований (запасными частями, приобретенными  Исполнителем, если стоимость данного оборудывания не превышает 200000 драм или Заказчиком, если  их стоимость превышает 200000 драм  и средствами, и ресурсами Исполнителя)</w:t>
            </w:r>
          </w:p>
          <w:p w:rsidR="00B02318" w:rsidRDefault="001601D5" w:rsidP="00CA7A52">
            <w:pPr>
              <w:pStyle w:val="ListParagraph"/>
              <w:numPr>
                <w:ilvl w:val="0"/>
                <w:numId w:val="9"/>
              </w:numPr>
              <w:ind w:left="-32" w:right="460" w:firstLine="587"/>
              <w:contextualSpacing/>
              <w:jc w:val="both"/>
              <w:rPr>
                <w:rFonts w:ascii="GHEA Grapalat" w:hAnsi="GHEA Grapalat" w:cs="Arial"/>
                <w:b/>
                <w:sz w:val="18"/>
                <w:szCs w:val="18"/>
                <w:lang w:val="hy-AM"/>
              </w:rPr>
            </w:pPr>
            <w:r w:rsidRPr="00B02318">
              <w:rPr>
                <w:rFonts w:ascii="GHEA Grapalat" w:hAnsi="GHEA Grapalat" w:cs="Arial"/>
                <w:b/>
                <w:sz w:val="18"/>
                <w:szCs w:val="18"/>
                <w:lang w:val="hy-AM"/>
              </w:rPr>
              <w:t>По мере необходимости Регистрация и активация бесконтактных магнитных карт автоматизир</w:t>
            </w:r>
            <w:r w:rsidR="00B02318">
              <w:rPr>
                <w:rFonts w:ascii="GHEA Grapalat" w:hAnsi="GHEA Grapalat" w:cs="Arial"/>
                <w:b/>
                <w:sz w:val="18"/>
                <w:szCs w:val="18"/>
                <w:lang w:val="hy-AM"/>
              </w:rPr>
              <w:t xml:space="preserve">ованной паспортной системы    </w:t>
            </w:r>
          </w:p>
          <w:p w:rsidR="001601D5" w:rsidRPr="00B02318" w:rsidRDefault="001601D5" w:rsidP="00CA7A52">
            <w:pPr>
              <w:pStyle w:val="ListParagraph"/>
              <w:numPr>
                <w:ilvl w:val="0"/>
                <w:numId w:val="9"/>
              </w:numPr>
              <w:ind w:left="-32" w:right="460" w:firstLine="587"/>
              <w:contextualSpacing/>
              <w:jc w:val="both"/>
              <w:rPr>
                <w:rFonts w:ascii="GHEA Grapalat" w:hAnsi="GHEA Grapalat" w:cs="Arial"/>
                <w:b/>
                <w:sz w:val="18"/>
                <w:szCs w:val="18"/>
                <w:lang w:val="hy-AM"/>
              </w:rPr>
            </w:pPr>
            <w:r w:rsidRPr="00B02318">
              <w:rPr>
                <w:rFonts w:ascii="GHEA Grapalat" w:hAnsi="GHEA Grapalat" w:cs="Arial"/>
                <w:b/>
                <w:sz w:val="18"/>
                <w:szCs w:val="18"/>
                <w:lang w:val="hy-AM"/>
              </w:rPr>
              <w:t>Замена 12 аккумуляторов (12В 7 А)источника бесперебойного питания блока в Правительственном здание N2 (средствами и ресурсами Исполнителя)</w:t>
            </w:r>
          </w:p>
        </w:tc>
        <w:tc>
          <w:tcPr>
            <w:tcW w:w="982" w:type="dxa"/>
            <w:vAlign w:val="center"/>
          </w:tcPr>
          <w:p w:rsidR="001601D5" w:rsidRPr="003C28C0" w:rsidRDefault="001601D5" w:rsidP="001601D5">
            <w:r w:rsidRPr="003C28C0">
              <w:lastRenderedPageBreak/>
              <w:t xml:space="preserve">   драм</w:t>
            </w:r>
          </w:p>
        </w:tc>
        <w:tc>
          <w:tcPr>
            <w:tcW w:w="1127" w:type="dxa"/>
            <w:vAlign w:val="center"/>
          </w:tcPr>
          <w:p w:rsidR="001601D5" w:rsidRPr="003C28C0" w:rsidRDefault="001601D5" w:rsidP="001601D5"/>
        </w:tc>
        <w:tc>
          <w:tcPr>
            <w:tcW w:w="701" w:type="dxa"/>
            <w:vAlign w:val="center"/>
          </w:tcPr>
          <w:p w:rsidR="001601D5" w:rsidRPr="003C28C0" w:rsidRDefault="001601D5" w:rsidP="001601D5">
            <w:r w:rsidRPr="003C28C0">
              <w:t>1</w:t>
            </w:r>
          </w:p>
        </w:tc>
        <w:tc>
          <w:tcPr>
            <w:tcW w:w="1548" w:type="dxa"/>
            <w:vAlign w:val="center"/>
          </w:tcPr>
          <w:p w:rsidR="001601D5" w:rsidRPr="00FA0EA3" w:rsidRDefault="001601D5" w:rsidP="001601D5">
            <w:pPr>
              <w:widowControl w:val="0"/>
              <w:spacing w:after="120"/>
              <w:jc w:val="center"/>
              <w:rPr>
                <w:rFonts w:ascii="GHEA Grapalat" w:hAnsi="GHEA Grapalat"/>
                <w:sz w:val="16"/>
                <w:szCs w:val="16"/>
              </w:rPr>
            </w:pPr>
            <w:r w:rsidRPr="0083041F">
              <w:rPr>
                <w:sz w:val="16"/>
                <w:szCs w:val="16"/>
              </w:rPr>
              <w:t xml:space="preserve"> Правительственное здание </w:t>
            </w:r>
            <w:r w:rsidRPr="00FA0EA3">
              <w:rPr>
                <w:sz w:val="16"/>
                <w:szCs w:val="16"/>
              </w:rPr>
              <w:t>2 и здание 3/3 ул.В.Саркисяна</w:t>
            </w:r>
          </w:p>
        </w:tc>
        <w:tc>
          <w:tcPr>
            <w:tcW w:w="1439" w:type="dxa"/>
            <w:vAlign w:val="center"/>
          </w:tcPr>
          <w:p w:rsidR="001601D5" w:rsidRPr="0083041F" w:rsidRDefault="001601D5" w:rsidP="001601D5">
            <w:pPr>
              <w:widowControl w:val="0"/>
              <w:spacing w:after="120"/>
              <w:jc w:val="center"/>
              <w:rPr>
                <w:rFonts w:ascii="GHEA Grapalat" w:hAnsi="GHEA Grapalat"/>
                <w:sz w:val="16"/>
                <w:szCs w:val="16"/>
              </w:rPr>
            </w:pPr>
            <w:r w:rsidRPr="0083041F">
              <w:rPr>
                <w:sz w:val="16"/>
                <w:szCs w:val="16"/>
              </w:rPr>
              <w:t>Услуга предоставляется с даты вступления в силу</w:t>
            </w:r>
            <w:r w:rsidRPr="00107472">
              <w:rPr>
                <w:sz w:val="16"/>
                <w:szCs w:val="16"/>
              </w:rPr>
              <w:t xml:space="preserve"> договора </w:t>
            </w:r>
            <w:r w:rsidRPr="0083041F">
              <w:rPr>
                <w:sz w:val="16"/>
                <w:szCs w:val="16"/>
              </w:rPr>
              <w:t xml:space="preserve"> до 2</w:t>
            </w:r>
            <w:r w:rsidRPr="00FA0EA3">
              <w:rPr>
                <w:sz w:val="16"/>
                <w:szCs w:val="16"/>
              </w:rPr>
              <w:t>3</w:t>
            </w:r>
            <w:r w:rsidRPr="0083041F">
              <w:rPr>
                <w:sz w:val="16"/>
                <w:szCs w:val="16"/>
              </w:rPr>
              <w:t>.12.2022.</w:t>
            </w:r>
          </w:p>
        </w:tc>
      </w:tr>
      <w:tr w:rsidR="001601D5" w:rsidRPr="00E40AC8" w:rsidTr="00FA0EA3">
        <w:trPr>
          <w:trHeight w:val="1898"/>
          <w:jc w:val="center"/>
        </w:trPr>
        <w:tc>
          <w:tcPr>
            <w:tcW w:w="1547" w:type="dxa"/>
            <w:vAlign w:val="center"/>
          </w:tcPr>
          <w:p w:rsidR="001601D5" w:rsidRPr="00B94647" w:rsidRDefault="001601D5" w:rsidP="001601D5">
            <w:pPr>
              <w:jc w:val="center"/>
              <w:rPr>
                <w:rFonts w:ascii="GHEA Grapalat" w:hAnsi="GHEA Grapalat"/>
                <w:sz w:val="18"/>
                <w:szCs w:val="18"/>
                <w:lang w:val="hy-AM"/>
              </w:rPr>
            </w:pPr>
            <w:r>
              <w:rPr>
                <w:rFonts w:ascii="GHEA Grapalat" w:hAnsi="GHEA Grapalat"/>
                <w:sz w:val="18"/>
                <w:szCs w:val="18"/>
                <w:lang w:val="hy-AM"/>
              </w:rPr>
              <w:lastRenderedPageBreak/>
              <w:t>3</w:t>
            </w:r>
          </w:p>
        </w:tc>
        <w:tc>
          <w:tcPr>
            <w:tcW w:w="1778" w:type="dxa"/>
            <w:vAlign w:val="center"/>
          </w:tcPr>
          <w:p w:rsidR="001601D5" w:rsidRPr="0051415F" w:rsidRDefault="001601D5" w:rsidP="001601D5">
            <w:pPr>
              <w:jc w:val="center"/>
              <w:rPr>
                <w:rFonts w:ascii="GHEA Grapalat" w:hAnsi="GHEA Grapalat"/>
                <w:sz w:val="18"/>
                <w:szCs w:val="18"/>
              </w:rPr>
            </w:pPr>
            <w:r>
              <w:rPr>
                <w:rFonts w:ascii="GHEA Grapalat" w:hAnsi="GHEA Grapalat"/>
                <w:sz w:val="18"/>
                <w:szCs w:val="18"/>
              </w:rPr>
              <w:t>50711100/3</w:t>
            </w:r>
          </w:p>
        </w:tc>
        <w:tc>
          <w:tcPr>
            <w:tcW w:w="4897" w:type="dxa"/>
            <w:vAlign w:val="center"/>
          </w:tcPr>
          <w:p w:rsidR="00B02318" w:rsidRDefault="00B02318" w:rsidP="00B02318">
            <w:pPr>
              <w:ind w:right="460"/>
              <w:jc w:val="both"/>
              <w:rPr>
                <w:rFonts w:ascii="GHEA Grapalat" w:hAnsi="GHEA Grapalat" w:cs="Arial"/>
                <w:b/>
                <w:sz w:val="18"/>
                <w:szCs w:val="18"/>
                <w:lang w:val="hy-AM"/>
              </w:rPr>
            </w:pPr>
            <w:r w:rsidRPr="001601D5">
              <w:rPr>
                <w:rFonts w:ascii="GHEA Grapalat" w:hAnsi="GHEA Grapalat" w:cs="Arial"/>
                <w:b/>
                <w:sz w:val="18"/>
                <w:szCs w:val="18"/>
                <w:lang w:val="hy-AM"/>
              </w:rPr>
              <w:t>Исполнитель осуществляет профессиональное, программное и техническое обслуживание</w:t>
            </w:r>
            <w:r>
              <w:rPr>
                <w:rFonts w:ascii="GHEA Grapalat" w:hAnsi="GHEA Grapalat" w:cs="Arial"/>
                <w:b/>
                <w:sz w:val="18"/>
                <w:szCs w:val="18"/>
              </w:rPr>
              <w:t xml:space="preserve"> </w:t>
            </w:r>
            <w:r w:rsidRPr="001601D5">
              <w:rPr>
                <w:rFonts w:ascii="GHEA Grapalat" w:hAnsi="GHEA Grapalat" w:cs="Arial"/>
                <w:b/>
                <w:sz w:val="18"/>
                <w:szCs w:val="18"/>
                <w:lang w:val="hy-AM"/>
              </w:rPr>
              <w:t>автоматизированной</w:t>
            </w:r>
            <w:r>
              <w:rPr>
                <w:rFonts w:ascii="GHEA Grapalat" w:hAnsi="GHEA Grapalat" w:cs="Arial"/>
                <w:b/>
                <w:sz w:val="18"/>
                <w:szCs w:val="18"/>
              </w:rPr>
              <w:t xml:space="preserve"> проходной</w:t>
            </w:r>
            <w:r w:rsidRPr="001601D5">
              <w:rPr>
                <w:rFonts w:ascii="GHEA Grapalat" w:hAnsi="GHEA Grapalat" w:cs="Arial"/>
                <w:b/>
                <w:sz w:val="18"/>
                <w:szCs w:val="18"/>
                <w:lang w:val="hy-AM"/>
              </w:rPr>
              <w:t xml:space="preserve"> паспортной системы  состоящ</w:t>
            </w:r>
            <w:r>
              <w:rPr>
                <w:rFonts w:ascii="GHEA Grapalat" w:hAnsi="GHEA Grapalat" w:cs="Arial"/>
                <w:b/>
                <w:sz w:val="18"/>
                <w:szCs w:val="18"/>
              </w:rPr>
              <w:t>ей</w:t>
            </w:r>
            <w:r w:rsidRPr="001601D5">
              <w:rPr>
                <w:rFonts w:ascii="GHEA Grapalat" w:hAnsi="GHEA Grapalat" w:cs="Arial"/>
                <w:b/>
                <w:sz w:val="18"/>
                <w:szCs w:val="18"/>
                <w:lang w:val="hy-AM"/>
              </w:rPr>
              <w:t xml:space="preserve"> из </w:t>
            </w:r>
            <w:r w:rsidRPr="00B02318">
              <w:rPr>
                <w:rFonts w:ascii="GHEA Grapalat" w:hAnsi="GHEA Grapalat" w:cs="Arial"/>
                <w:b/>
                <w:sz w:val="18"/>
                <w:szCs w:val="18"/>
                <w:lang w:val="hy-AM"/>
              </w:rPr>
              <w:t xml:space="preserve">из   6 контрольно-пропускных пунктов и 3 компьютеров </w:t>
            </w:r>
            <w:r w:rsidRPr="001601D5">
              <w:rPr>
                <w:rFonts w:ascii="GHEA Grapalat" w:hAnsi="GHEA Grapalat" w:cs="Arial"/>
                <w:b/>
                <w:sz w:val="18"/>
                <w:szCs w:val="18"/>
                <w:lang w:val="hy-AM"/>
              </w:rPr>
              <w:t>, расположенн</w:t>
            </w:r>
            <w:r>
              <w:rPr>
                <w:rFonts w:ascii="GHEA Grapalat" w:hAnsi="GHEA Grapalat" w:cs="Arial"/>
                <w:b/>
                <w:sz w:val="18"/>
                <w:szCs w:val="18"/>
              </w:rPr>
              <w:t>ой</w:t>
            </w:r>
            <w:r w:rsidRPr="001601D5">
              <w:rPr>
                <w:rFonts w:ascii="GHEA Grapalat" w:hAnsi="GHEA Grapalat" w:cs="Arial"/>
                <w:b/>
                <w:sz w:val="18"/>
                <w:szCs w:val="18"/>
                <w:lang w:val="hy-AM"/>
              </w:rPr>
              <w:t xml:space="preserve"> в </w:t>
            </w:r>
            <w:r>
              <w:rPr>
                <w:rFonts w:ascii="GHEA Grapalat" w:hAnsi="GHEA Grapalat" w:cs="Arial"/>
                <w:b/>
                <w:sz w:val="18"/>
                <w:szCs w:val="18"/>
              </w:rPr>
              <w:t>Правительственном з</w:t>
            </w:r>
            <w:r w:rsidRPr="001601D5">
              <w:rPr>
                <w:rFonts w:ascii="GHEA Grapalat" w:hAnsi="GHEA Grapalat" w:cs="Arial"/>
                <w:b/>
                <w:sz w:val="18"/>
                <w:szCs w:val="18"/>
                <w:lang w:val="hy-AM"/>
              </w:rPr>
              <w:t xml:space="preserve">дании </w:t>
            </w:r>
            <w:r>
              <w:rPr>
                <w:rFonts w:ascii="GHEA Grapalat" w:hAnsi="GHEA Grapalat" w:cs="Arial"/>
                <w:b/>
                <w:sz w:val="18"/>
                <w:szCs w:val="18"/>
                <w:lang w:val="en-US"/>
              </w:rPr>
              <w:t>N</w:t>
            </w:r>
            <w:r>
              <w:rPr>
                <w:rFonts w:ascii="GHEA Grapalat" w:hAnsi="GHEA Grapalat" w:cs="Arial"/>
                <w:b/>
                <w:sz w:val="18"/>
                <w:szCs w:val="18"/>
              </w:rPr>
              <w:t xml:space="preserve">3 </w:t>
            </w:r>
            <w:r w:rsidRPr="001601D5">
              <w:rPr>
                <w:rFonts w:ascii="GHEA Grapalat" w:hAnsi="GHEA Grapalat" w:cs="Arial"/>
                <w:b/>
                <w:sz w:val="18"/>
                <w:szCs w:val="18"/>
                <w:lang w:val="hy-AM"/>
              </w:rPr>
              <w:t>которое о</w:t>
            </w:r>
            <w:r>
              <w:rPr>
                <w:rFonts w:ascii="GHEA Grapalat" w:hAnsi="GHEA Grapalat" w:cs="Arial"/>
                <w:b/>
                <w:sz w:val="18"/>
                <w:szCs w:val="18"/>
                <w:lang w:val="hy-AM"/>
              </w:rPr>
              <w:t>существляется следующим образом</w:t>
            </w:r>
          </w:p>
          <w:p w:rsidR="00B02318" w:rsidRDefault="001601D5" w:rsidP="00CA7A52">
            <w:pPr>
              <w:pStyle w:val="ListParagraph"/>
              <w:numPr>
                <w:ilvl w:val="0"/>
                <w:numId w:val="10"/>
              </w:numPr>
              <w:tabs>
                <w:tab w:val="left" w:pos="961"/>
              </w:tabs>
              <w:ind w:left="0" w:right="460" w:firstLine="535"/>
              <w:contextualSpacing/>
              <w:jc w:val="both"/>
              <w:rPr>
                <w:rFonts w:ascii="GHEA Grapalat" w:hAnsi="GHEA Grapalat" w:cs="Arial"/>
                <w:b/>
                <w:sz w:val="18"/>
                <w:szCs w:val="18"/>
                <w:lang w:val="hy-AM"/>
              </w:rPr>
            </w:pPr>
            <w:r w:rsidRPr="00B02318">
              <w:rPr>
                <w:rFonts w:ascii="GHEA Grapalat" w:hAnsi="GHEA Grapalat" w:cs="Arial"/>
                <w:b/>
                <w:sz w:val="18"/>
                <w:szCs w:val="18"/>
                <w:lang w:val="hy-AM"/>
              </w:rPr>
              <w:t>Общее тестирование системы, полный программный и технический осмотр, отладка, настройка функций, отладка функций для обеспечения бесперебойной работы и безопасной эксплуатации, для обеспечения нормального режима работы через каждые 2 дня Со дня вступления в силу прав и обязанностей сторон, предусмотренных договором до 2</w:t>
            </w:r>
            <w:r w:rsidR="00B02318">
              <w:rPr>
                <w:rFonts w:ascii="GHEA Grapalat" w:hAnsi="GHEA Grapalat" w:cs="Arial"/>
                <w:b/>
                <w:sz w:val="18"/>
                <w:szCs w:val="18"/>
              </w:rPr>
              <w:t>3</w:t>
            </w:r>
            <w:r w:rsidRPr="00B02318">
              <w:rPr>
                <w:rFonts w:ascii="GHEA Grapalat" w:hAnsi="GHEA Grapalat" w:cs="Arial"/>
                <w:b/>
                <w:sz w:val="18"/>
                <w:szCs w:val="18"/>
                <w:lang w:val="hy-AM"/>
              </w:rPr>
              <w:t>.12.202</w:t>
            </w:r>
            <w:r w:rsidR="00B02318">
              <w:rPr>
                <w:rFonts w:ascii="GHEA Grapalat" w:hAnsi="GHEA Grapalat" w:cs="Arial"/>
                <w:b/>
                <w:sz w:val="18"/>
                <w:szCs w:val="18"/>
              </w:rPr>
              <w:t>2</w:t>
            </w:r>
            <w:r w:rsidRPr="00B02318">
              <w:rPr>
                <w:rFonts w:ascii="GHEA Grapalat" w:hAnsi="GHEA Grapalat" w:cs="Arial"/>
                <w:b/>
                <w:sz w:val="18"/>
                <w:szCs w:val="18"/>
                <w:lang w:val="hy-AM"/>
              </w:rPr>
              <w:t xml:space="preserve"> но не реже, чем 3 ра</w:t>
            </w:r>
            <w:r w:rsidR="00B02318">
              <w:rPr>
                <w:rFonts w:ascii="GHEA Grapalat" w:hAnsi="GHEA Grapalat" w:cs="Arial"/>
                <w:b/>
                <w:sz w:val="18"/>
                <w:szCs w:val="18"/>
                <w:lang w:val="hy-AM"/>
              </w:rPr>
              <w:t>за в неделю в течении всего 2022</w:t>
            </w:r>
            <w:r w:rsidRPr="00B02318">
              <w:rPr>
                <w:rFonts w:ascii="GHEA Grapalat" w:hAnsi="GHEA Grapalat" w:cs="Arial"/>
                <w:b/>
                <w:sz w:val="18"/>
                <w:szCs w:val="18"/>
                <w:lang w:val="hy-AM"/>
              </w:rPr>
              <w:t xml:space="preserve"> года. (средствами и ресурсами Исполнителя)</w:t>
            </w:r>
          </w:p>
          <w:p w:rsidR="00B02318" w:rsidRDefault="001601D5" w:rsidP="00CA7A52">
            <w:pPr>
              <w:pStyle w:val="ListParagraph"/>
              <w:numPr>
                <w:ilvl w:val="0"/>
                <w:numId w:val="10"/>
              </w:numPr>
              <w:tabs>
                <w:tab w:val="left" w:pos="961"/>
                <w:tab w:val="left" w:pos="1669"/>
              </w:tabs>
              <w:ind w:left="0" w:right="460" w:firstLine="535"/>
              <w:contextualSpacing/>
              <w:jc w:val="both"/>
              <w:rPr>
                <w:rFonts w:ascii="GHEA Grapalat" w:hAnsi="GHEA Grapalat" w:cs="Arial"/>
                <w:b/>
                <w:sz w:val="18"/>
                <w:szCs w:val="18"/>
                <w:lang w:val="hy-AM"/>
              </w:rPr>
            </w:pPr>
            <w:r w:rsidRPr="00B02318">
              <w:rPr>
                <w:rFonts w:ascii="GHEA Grapalat" w:hAnsi="GHEA Grapalat" w:cs="Arial"/>
                <w:b/>
                <w:sz w:val="18"/>
                <w:szCs w:val="18"/>
                <w:lang w:val="hy-AM"/>
              </w:rPr>
              <w:t>Реагирование на вызовы сотрудников в случае сбоев работы/услуги/ (прибытие специалиста) -не позднее чем в течении 1 часа,  в рабочее время и не позднее чем в течении 4 часов в нерабочее время (средствами и ресурсами Исполнителя)</w:t>
            </w:r>
          </w:p>
          <w:p w:rsidR="00B02318" w:rsidRDefault="001601D5" w:rsidP="00CA7A52">
            <w:pPr>
              <w:pStyle w:val="ListParagraph"/>
              <w:numPr>
                <w:ilvl w:val="0"/>
                <w:numId w:val="10"/>
              </w:numPr>
              <w:tabs>
                <w:tab w:val="left" w:pos="961"/>
                <w:tab w:val="left" w:pos="1669"/>
              </w:tabs>
              <w:ind w:left="0" w:right="460" w:firstLine="535"/>
              <w:contextualSpacing/>
              <w:jc w:val="both"/>
              <w:rPr>
                <w:rFonts w:ascii="GHEA Grapalat" w:hAnsi="GHEA Grapalat" w:cs="Arial"/>
                <w:b/>
                <w:sz w:val="18"/>
                <w:szCs w:val="18"/>
                <w:lang w:val="hy-AM"/>
              </w:rPr>
            </w:pPr>
            <w:r w:rsidRPr="00B02318">
              <w:rPr>
                <w:rFonts w:ascii="GHEA Grapalat" w:hAnsi="GHEA Grapalat" w:cs="Arial"/>
                <w:b/>
                <w:sz w:val="18"/>
                <w:szCs w:val="18"/>
                <w:lang w:val="hy-AM"/>
              </w:rPr>
              <w:lastRenderedPageBreak/>
              <w:t>Устранение сбоев в работе: не позднее, чем в течение 2 рабочих часов после звонка в рабочее время и не позднее, чем через 6 рабочих часов после звонка в нерабочее время (средствами и ресурсами Исполнителя)</w:t>
            </w:r>
          </w:p>
          <w:p w:rsidR="00B02318" w:rsidRDefault="001601D5" w:rsidP="00CA7A52">
            <w:pPr>
              <w:pStyle w:val="ListParagraph"/>
              <w:numPr>
                <w:ilvl w:val="0"/>
                <w:numId w:val="10"/>
              </w:numPr>
              <w:tabs>
                <w:tab w:val="left" w:pos="961"/>
                <w:tab w:val="left" w:pos="1669"/>
              </w:tabs>
              <w:ind w:left="0" w:right="460" w:firstLine="535"/>
              <w:contextualSpacing/>
              <w:jc w:val="both"/>
              <w:rPr>
                <w:rFonts w:ascii="GHEA Grapalat" w:hAnsi="GHEA Grapalat" w:cs="Arial"/>
                <w:b/>
                <w:sz w:val="18"/>
                <w:szCs w:val="18"/>
                <w:lang w:val="hy-AM"/>
              </w:rPr>
            </w:pPr>
            <w:r w:rsidRPr="00B02318">
              <w:rPr>
                <w:rFonts w:ascii="GHEA Grapalat" w:hAnsi="GHEA Grapalat" w:cs="Arial"/>
                <w:b/>
                <w:sz w:val="18"/>
                <w:szCs w:val="18"/>
                <w:lang w:val="hy-AM"/>
              </w:rPr>
              <w:t>Устранение неисправностей устройств и оборудований (запасными частями, приобретенными  Исполнителем, если стоимость данного оборудывания не превышает 200000 драм или Заказчиком, если  их стоимость превышает 200000 драм  и средствами, и ресурсами Исполнителя)</w:t>
            </w:r>
          </w:p>
          <w:p w:rsidR="00B02318" w:rsidRDefault="001601D5" w:rsidP="00CA7A52">
            <w:pPr>
              <w:pStyle w:val="ListParagraph"/>
              <w:numPr>
                <w:ilvl w:val="0"/>
                <w:numId w:val="10"/>
              </w:numPr>
              <w:tabs>
                <w:tab w:val="left" w:pos="961"/>
                <w:tab w:val="left" w:pos="1669"/>
              </w:tabs>
              <w:ind w:left="0" w:right="460" w:firstLine="535"/>
              <w:contextualSpacing/>
              <w:jc w:val="both"/>
              <w:rPr>
                <w:rFonts w:ascii="GHEA Grapalat" w:hAnsi="GHEA Grapalat" w:cs="Arial"/>
                <w:b/>
                <w:sz w:val="18"/>
                <w:szCs w:val="18"/>
                <w:lang w:val="hy-AM"/>
              </w:rPr>
            </w:pPr>
            <w:r w:rsidRPr="00B02318">
              <w:rPr>
                <w:rFonts w:ascii="GHEA Grapalat" w:hAnsi="GHEA Grapalat" w:cs="Arial"/>
                <w:b/>
                <w:sz w:val="18"/>
                <w:szCs w:val="18"/>
                <w:lang w:val="hy-AM"/>
              </w:rPr>
              <w:t>В месяц 200-300 раз Регистрация и активация бесконтактных магнитных карт автоматизированной паспортной системы в Правительственном здание N3</w:t>
            </w:r>
          </w:p>
          <w:p w:rsidR="001601D5" w:rsidRPr="00B02318" w:rsidRDefault="001601D5" w:rsidP="00CA7A52">
            <w:pPr>
              <w:pStyle w:val="ListParagraph"/>
              <w:numPr>
                <w:ilvl w:val="0"/>
                <w:numId w:val="10"/>
              </w:numPr>
              <w:tabs>
                <w:tab w:val="left" w:pos="961"/>
                <w:tab w:val="left" w:pos="1669"/>
              </w:tabs>
              <w:ind w:left="0" w:right="460" w:firstLine="535"/>
              <w:contextualSpacing/>
              <w:jc w:val="both"/>
              <w:rPr>
                <w:rFonts w:ascii="GHEA Grapalat" w:hAnsi="GHEA Grapalat" w:cs="Arial"/>
                <w:b/>
                <w:sz w:val="18"/>
                <w:szCs w:val="18"/>
                <w:lang w:val="hy-AM"/>
              </w:rPr>
            </w:pPr>
            <w:r w:rsidRPr="00B02318">
              <w:rPr>
                <w:rFonts w:ascii="GHEA Grapalat" w:hAnsi="GHEA Grapalat" w:cs="Arial"/>
                <w:b/>
                <w:sz w:val="18"/>
                <w:szCs w:val="18"/>
                <w:lang w:val="hy-AM"/>
              </w:rPr>
              <w:t>Замена 6 аккумуляторов (12В 7 А)источника бесперебойного питания блока в Правительственном здание N3 по мере необходимости. (средствами и ресурсами Исполнителя)</w:t>
            </w:r>
          </w:p>
          <w:p w:rsidR="001601D5" w:rsidRPr="001601D5" w:rsidRDefault="001601D5" w:rsidP="001601D5">
            <w:pPr>
              <w:ind w:right="460"/>
              <w:jc w:val="both"/>
              <w:rPr>
                <w:rFonts w:ascii="GHEA Grapalat" w:hAnsi="GHEA Grapalat" w:cs="Arial"/>
                <w:b/>
                <w:sz w:val="18"/>
                <w:szCs w:val="18"/>
                <w:lang w:val="hy-AM"/>
              </w:rPr>
            </w:pPr>
          </w:p>
        </w:tc>
        <w:tc>
          <w:tcPr>
            <w:tcW w:w="982" w:type="dxa"/>
            <w:vAlign w:val="center"/>
          </w:tcPr>
          <w:p w:rsidR="001601D5" w:rsidRPr="003C28C0" w:rsidRDefault="001601D5" w:rsidP="001601D5">
            <w:r w:rsidRPr="003C28C0">
              <w:lastRenderedPageBreak/>
              <w:t xml:space="preserve">   драм</w:t>
            </w:r>
          </w:p>
        </w:tc>
        <w:tc>
          <w:tcPr>
            <w:tcW w:w="1127" w:type="dxa"/>
            <w:vAlign w:val="center"/>
          </w:tcPr>
          <w:p w:rsidR="001601D5" w:rsidRPr="003C28C0" w:rsidRDefault="001601D5" w:rsidP="001601D5"/>
        </w:tc>
        <w:tc>
          <w:tcPr>
            <w:tcW w:w="701" w:type="dxa"/>
            <w:vAlign w:val="center"/>
          </w:tcPr>
          <w:p w:rsidR="001601D5" w:rsidRPr="003C28C0" w:rsidRDefault="001601D5" w:rsidP="001601D5">
            <w:r w:rsidRPr="003C28C0">
              <w:t>1</w:t>
            </w:r>
          </w:p>
        </w:tc>
        <w:tc>
          <w:tcPr>
            <w:tcW w:w="1548" w:type="dxa"/>
            <w:vAlign w:val="center"/>
          </w:tcPr>
          <w:p w:rsidR="001601D5" w:rsidRPr="00FA0EA3" w:rsidRDefault="001601D5" w:rsidP="001601D5">
            <w:pPr>
              <w:widowControl w:val="0"/>
              <w:spacing w:after="120"/>
              <w:jc w:val="center"/>
              <w:rPr>
                <w:rFonts w:ascii="GHEA Grapalat" w:hAnsi="GHEA Grapalat"/>
                <w:sz w:val="16"/>
                <w:szCs w:val="16"/>
              </w:rPr>
            </w:pPr>
            <w:r w:rsidRPr="0083041F">
              <w:rPr>
                <w:sz w:val="16"/>
                <w:szCs w:val="16"/>
              </w:rPr>
              <w:t xml:space="preserve"> Правительственное здание </w:t>
            </w:r>
            <w:r>
              <w:rPr>
                <w:sz w:val="16"/>
                <w:szCs w:val="16"/>
              </w:rPr>
              <w:t>3</w:t>
            </w:r>
            <w:r w:rsidRPr="00FA0EA3">
              <w:rPr>
                <w:sz w:val="16"/>
                <w:szCs w:val="16"/>
              </w:rPr>
              <w:t xml:space="preserve"> </w:t>
            </w:r>
          </w:p>
        </w:tc>
        <w:tc>
          <w:tcPr>
            <w:tcW w:w="1439" w:type="dxa"/>
            <w:vAlign w:val="center"/>
          </w:tcPr>
          <w:p w:rsidR="001601D5" w:rsidRPr="0083041F" w:rsidRDefault="001601D5" w:rsidP="001601D5">
            <w:pPr>
              <w:widowControl w:val="0"/>
              <w:spacing w:after="120"/>
              <w:jc w:val="center"/>
              <w:rPr>
                <w:rFonts w:ascii="GHEA Grapalat" w:hAnsi="GHEA Grapalat"/>
                <w:sz w:val="16"/>
                <w:szCs w:val="16"/>
              </w:rPr>
            </w:pPr>
            <w:r w:rsidRPr="0083041F">
              <w:rPr>
                <w:sz w:val="16"/>
                <w:szCs w:val="16"/>
              </w:rPr>
              <w:t>Услуга предоставляется с даты вступления в силу</w:t>
            </w:r>
            <w:r w:rsidRPr="00107472">
              <w:rPr>
                <w:sz w:val="16"/>
                <w:szCs w:val="16"/>
              </w:rPr>
              <w:t xml:space="preserve"> договора </w:t>
            </w:r>
            <w:r w:rsidRPr="0083041F">
              <w:rPr>
                <w:sz w:val="16"/>
                <w:szCs w:val="16"/>
              </w:rPr>
              <w:t xml:space="preserve"> до 2</w:t>
            </w:r>
            <w:r w:rsidRPr="00FA0EA3">
              <w:rPr>
                <w:sz w:val="16"/>
                <w:szCs w:val="16"/>
              </w:rPr>
              <w:t>3</w:t>
            </w:r>
            <w:r w:rsidRPr="0083041F">
              <w:rPr>
                <w:sz w:val="16"/>
                <w:szCs w:val="16"/>
              </w:rPr>
              <w:t>.12.2022.</w:t>
            </w:r>
          </w:p>
        </w:tc>
      </w:tr>
    </w:tbl>
    <w:p w:rsidR="007435C2" w:rsidRDefault="007435C2" w:rsidP="007435C2">
      <w:pPr>
        <w:rPr>
          <w:rFonts w:ascii="GHEA Grapalat" w:hAnsi="GHEA Grapalat" w:cs="Sylfaen"/>
          <w:sz w:val="20"/>
          <w:szCs w:val="20"/>
          <w:lang w:val="pt-BR"/>
        </w:rPr>
      </w:pPr>
    </w:p>
    <w:p w:rsidR="00B36FC2" w:rsidRDefault="00B36FC2" w:rsidP="007F22AA">
      <w:pPr>
        <w:jc w:val="center"/>
        <w:rPr>
          <w:rFonts w:ascii="GHEA Grapalat" w:hAnsi="GHEA Grapalat" w:cs="Calibri"/>
          <w:b/>
          <w:i/>
          <w:sz w:val="16"/>
          <w:szCs w:val="16"/>
        </w:rPr>
      </w:pPr>
    </w:p>
    <w:p w:rsidR="00F47933" w:rsidRPr="00F47933" w:rsidRDefault="00F47933" w:rsidP="00F47933">
      <w:pPr>
        <w:pStyle w:val="ListParagraph"/>
        <w:ind w:left="765"/>
        <w:rPr>
          <w:rFonts w:ascii="Sylfaen" w:hAnsi="Sylfaen" w:cs="Calibri"/>
          <w:b/>
          <w:spacing w:val="-3"/>
          <w:sz w:val="20"/>
          <w:szCs w:val="20"/>
        </w:rPr>
      </w:pPr>
    </w:p>
    <w:tbl>
      <w:tblPr>
        <w:tblW w:w="9639" w:type="dxa"/>
        <w:jc w:val="center"/>
        <w:tblLayout w:type="fixed"/>
        <w:tblLook w:val="0000" w:firstRow="0" w:lastRow="0" w:firstColumn="0" w:lastColumn="0" w:noHBand="0" w:noVBand="0"/>
      </w:tblPr>
      <w:tblGrid>
        <w:gridCol w:w="4536"/>
        <w:gridCol w:w="760"/>
        <w:gridCol w:w="4343"/>
      </w:tblGrid>
      <w:tr w:rsidR="007435C2" w:rsidRPr="00AD29CE" w:rsidTr="007435C2">
        <w:trPr>
          <w:jc w:val="center"/>
        </w:trPr>
        <w:tc>
          <w:tcPr>
            <w:tcW w:w="4536" w:type="dxa"/>
          </w:tcPr>
          <w:p w:rsidR="007435C2" w:rsidRPr="00AD29CE" w:rsidRDefault="007435C2" w:rsidP="007435C2">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7435C2" w:rsidRPr="00E40AC8" w:rsidRDefault="007435C2" w:rsidP="007435C2">
            <w:pPr>
              <w:widowControl w:val="0"/>
              <w:jc w:val="center"/>
              <w:rPr>
                <w:rFonts w:ascii="GHEA Grapalat" w:hAnsi="GHEA Grapalat"/>
                <w:lang w:val="en-US"/>
              </w:rPr>
            </w:pPr>
            <w:r>
              <w:rPr>
                <w:rFonts w:ascii="GHEA Grapalat" w:hAnsi="GHEA Grapalat"/>
                <w:lang w:val="en-US"/>
              </w:rPr>
              <w:t>___________________________</w:t>
            </w:r>
          </w:p>
          <w:p w:rsidR="007435C2" w:rsidRPr="00E40AC8" w:rsidRDefault="007435C2" w:rsidP="007435C2">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7435C2" w:rsidRPr="00AD29CE" w:rsidRDefault="007435C2" w:rsidP="007435C2">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7435C2" w:rsidRPr="00AD29CE" w:rsidRDefault="007435C2" w:rsidP="007435C2">
            <w:pPr>
              <w:widowControl w:val="0"/>
              <w:spacing w:after="160" w:line="360" w:lineRule="auto"/>
              <w:jc w:val="center"/>
              <w:rPr>
                <w:rFonts w:ascii="GHEA Grapalat" w:hAnsi="GHEA Grapalat"/>
              </w:rPr>
            </w:pPr>
          </w:p>
        </w:tc>
        <w:tc>
          <w:tcPr>
            <w:tcW w:w="4343" w:type="dxa"/>
          </w:tcPr>
          <w:p w:rsidR="007435C2" w:rsidRPr="00AD29CE" w:rsidRDefault="007435C2" w:rsidP="007435C2">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7435C2" w:rsidRPr="00E40AC8" w:rsidRDefault="007435C2" w:rsidP="007435C2">
            <w:pPr>
              <w:widowControl w:val="0"/>
              <w:jc w:val="center"/>
              <w:rPr>
                <w:rFonts w:ascii="GHEA Grapalat" w:hAnsi="GHEA Grapalat"/>
                <w:lang w:val="en-US"/>
              </w:rPr>
            </w:pPr>
            <w:r>
              <w:rPr>
                <w:rFonts w:ascii="GHEA Grapalat" w:hAnsi="GHEA Grapalat"/>
                <w:lang w:val="en-US"/>
              </w:rPr>
              <w:t>__________________________</w:t>
            </w:r>
          </w:p>
          <w:p w:rsidR="007435C2" w:rsidRPr="00E40AC8" w:rsidRDefault="007435C2" w:rsidP="007435C2">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7435C2" w:rsidRPr="00AD29CE" w:rsidRDefault="007435C2" w:rsidP="007435C2">
            <w:pPr>
              <w:widowControl w:val="0"/>
              <w:spacing w:after="160" w:line="360" w:lineRule="auto"/>
              <w:jc w:val="center"/>
              <w:rPr>
                <w:rFonts w:ascii="GHEA Grapalat" w:hAnsi="GHEA Grapalat"/>
              </w:rPr>
            </w:pPr>
            <w:r w:rsidRPr="00AD29CE">
              <w:rPr>
                <w:rFonts w:ascii="GHEA Grapalat" w:hAnsi="GHEA Grapalat"/>
              </w:rPr>
              <w:t>М. П.</w:t>
            </w:r>
          </w:p>
        </w:tc>
      </w:tr>
    </w:tbl>
    <w:p w:rsidR="00B36FC2" w:rsidRDefault="00B36FC2" w:rsidP="00AF59D0">
      <w:pPr>
        <w:widowControl w:val="0"/>
        <w:jc w:val="right"/>
        <w:rPr>
          <w:rFonts w:ascii="GHEA Grapalat" w:hAnsi="GHEA Grapalat"/>
        </w:rPr>
        <w:sectPr w:rsidR="00B36FC2" w:rsidSect="00B36FC2">
          <w:footnotePr>
            <w:pos w:val="beneathText"/>
          </w:footnotePr>
          <w:pgSz w:w="16840" w:h="11907" w:orient="landscape" w:code="9"/>
          <w:pgMar w:top="547" w:right="720" w:bottom="562" w:left="1555" w:header="562" w:footer="562" w:gutter="0"/>
          <w:cols w:space="720"/>
          <w:titlePg/>
          <w:docGrid w:linePitch="326"/>
        </w:sectPr>
      </w:pPr>
    </w:p>
    <w:p w:rsidR="007435C2" w:rsidRPr="00AD29CE" w:rsidRDefault="007435C2" w:rsidP="00AF59D0">
      <w:pPr>
        <w:widowControl w:val="0"/>
        <w:jc w:val="right"/>
        <w:rPr>
          <w:rFonts w:ascii="GHEA Grapalat" w:hAnsi="GHEA Grapalat"/>
          <w:i/>
        </w:rPr>
      </w:pPr>
      <w:r w:rsidRPr="00AD29CE">
        <w:rPr>
          <w:rFonts w:ascii="GHEA Grapalat" w:hAnsi="GHEA Grapalat"/>
          <w:i/>
        </w:rPr>
        <w:lastRenderedPageBreak/>
        <w:t>Приложение № 2</w:t>
      </w:r>
    </w:p>
    <w:p w:rsidR="007435C2" w:rsidRPr="00AD29CE" w:rsidRDefault="007435C2" w:rsidP="00AF59D0">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AF59D0" w:rsidRDefault="00AF59D0" w:rsidP="007435C2">
      <w:pPr>
        <w:widowControl w:val="0"/>
        <w:spacing w:after="160" w:line="360" w:lineRule="auto"/>
        <w:jc w:val="center"/>
        <w:rPr>
          <w:rFonts w:ascii="GHEA Grapalat" w:hAnsi="GHEA Grapalat"/>
        </w:rPr>
      </w:pPr>
    </w:p>
    <w:p w:rsidR="007435C2" w:rsidRPr="00CA2754" w:rsidRDefault="007435C2" w:rsidP="00F816EF">
      <w:pPr>
        <w:widowControl w:val="0"/>
        <w:spacing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7"/>
        <w:t>*</w:t>
      </w:r>
    </w:p>
    <w:p w:rsidR="007435C2" w:rsidRPr="00AD29CE" w:rsidRDefault="007435C2" w:rsidP="00F816EF">
      <w:pPr>
        <w:widowControl w:val="0"/>
        <w:spacing w:line="360" w:lineRule="auto"/>
        <w:jc w:val="right"/>
        <w:rPr>
          <w:rFonts w:ascii="GHEA Grapalat" w:hAnsi="GHEA Grapalat"/>
        </w:rPr>
      </w:pPr>
      <w:r w:rsidRPr="00AD29CE">
        <w:rPr>
          <w:rFonts w:ascii="GHEA Grapalat" w:hAnsi="GHEA Grapalat"/>
        </w:rPr>
        <w:t>драмов РА</w:t>
      </w:r>
    </w:p>
    <w:tbl>
      <w:tblPr>
        <w:tblW w:w="112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1458"/>
        <w:gridCol w:w="1422"/>
        <w:gridCol w:w="630"/>
        <w:gridCol w:w="540"/>
        <w:gridCol w:w="540"/>
        <w:gridCol w:w="540"/>
        <w:gridCol w:w="540"/>
        <w:gridCol w:w="450"/>
        <w:gridCol w:w="540"/>
        <w:gridCol w:w="540"/>
        <w:gridCol w:w="721"/>
        <w:gridCol w:w="653"/>
        <w:gridCol w:w="621"/>
        <w:gridCol w:w="590"/>
        <w:gridCol w:w="643"/>
        <w:gridCol w:w="18"/>
      </w:tblGrid>
      <w:tr w:rsidR="007435C2" w:rsidRPr="00F412AC" w:rsidTr="007435C2">
        <w:trPr>
          <w:trHeight w:val="375"/>
          <w:jc w:val="center"/>
        </w:trPr>
        <w:tc>
          <w:tcPr>
            <w:tcW w:w="11251" w:type="dxa"/>
            <w:gridSpan w:val="17"/>
          </w:tcPr>
          <w:p w:rsidR="007435C2" w:rsidRPr="00F412AC" w:rsidRDefault="007435C2" w:rsidP="007435C2">
            <w:pPr>
              <w:widowControl w:val="0"/>
              <w:spacing w:after="120"/>
              <w:jc w:val="center"/>
              <w:rPr>
                <w:rFonts w:ascii="GHEA Grapalat" w:hAnsi="GHEA Grapalat"/>
                <w:sz w:val="16"/>
              </w:rPr>
            </w:pPr>
            <w:r w:rsidRPr="00F412AC">
              <w:rPr>
                <w:rFonts w:ascii="GHEA Grapalat" w:hAnsi="GHEA Grapalat"/>
                <w:sz w:val="16"/>
              </w:rPr>
              <w:t>Услуги</w:t>
            </w:r>
          </w:p>
        </w:tc>
      </w:tr>
      <w:tr w:rsidR="007435C2" w:rsidRPr="00F412AC" w:rsidTr="00B02318">
        <w:trPr>
          <w:trHeight w:val="1845"/>
          <w:jc w:val="center"/>
        </w:trPr>
        <w:tc>
          <w:tcPr>
            <w:tcW w:w="805" w:type="dxa"/>
            <w:vAlign w:val="center"/>
          </w:tcPr>
          <w:p w:rsidR="007435C2" w:rsidRPr="00F412AC" w:rsidRDefault="007435C2" w:rsidP="007435C2">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458" w:type="dxa"/>
            <w:vAlign w:val="center"/>
          </w:tcPr>
          <w:p w:rsidR="007435C2" w:rsidRPr="00F412AC" w:rsidRDefault="007435C2" w:rsidP="007435C2">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422" w:type="dxa"/>
            <w:vAlign w:val="center"/>
          </w:tcPr>
          <w:p w:rsidR="007435C2" w:rsidRPr="00F412AC" w:rsidRDefault="007435C2" w:rsidP="007435C2">
            <w:pPr>
              <w:widowControl w:val="0"/>
              <w:spacing w:after="120"/>
              <w:jc w:val="center"/>
              <w:rPr>
                <w:rFonts w:ascii="GHEA Grapalat" w:hAnsi="GHEA Grapalat"/>
                <w:sz w:val="16"/>
              </w:rPr>
            </w:pPr>
            <w:r w:rsidRPr="00F412AC">
              <w:rPr>
                <w:rFonts w:ascii="GHEA Grapalat" w:hAnsi="GHEA Grapalat"/>
                <w:sz w:val="16"/>
              </w:rPr>
              <w:t>наименование</w:t>
            </w:r>
          </w:p>
        </w:tc>
        <w:tc>
          <w:tcPr>
            <w:tcW w:w="7566" w:type="dxa"/>
            <w:gridSpan w:val="14"/>
            <w:vAlign w:val="center"/>
          </w:tcPr>
          <w:p w:rsidR="007435C2" w:rsidRPr="00CA2754" w:rsidRDefault="007435C2" w:rsidP="00F47933">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C85454">
              <w:rPr>
                <w:rFonts w:ascii="GHEA Grapalat" w:hAnsi="GHEA Grapalat"/>
                <w:sz w:val="16"/>
              </w:rPr>
              <w:t>2</w:t>
            </w:r>
            <w:r w:rsidR="00F47933" w:rsidRPr="00F47933">
              <w:rPr>
                <w:rFonts w:ascii="GHEA Grapalat" w:hAnsi="GHEA Grapalat"/>
                <w:sz w:val="16"/>
              </w:rPr>
              <w:t>2</w:t>
            </w:r>
            <w:r>
              <w:rPr>
                <w:rFonts w:ascii="GHEA Grapalat" w:hAnsi="GHEA Grapalat"/>
                <w:sz w:val="16"/>
              </w:rPr>
              <w:t>г., по месяцам, в том числе</w:t>
            </w:r>
            <w:r>
              <w:rPr>
                <w:rStyle w:val="FootnoteReference"/>
                <w:rFonts w:ascii="GHEA Grapalat" w:hAnsi="GHEA Grapalat"/>
                <w:sz w:val="16"/>
              </w:rPr>
              <w:footnoteReference w:customMarkFollows="1" w:id="18"/>
              <w:t>**</w:t>
            </w:r>
          </w:p>
        </w:tc>
      </w:tr>
      <w:tr w:rsidR="007435C2" w:rsidRPr="00F412AC" w:rsidTr="00B02318">
        <w:trPr>
          <w:gridAfter w:val="1"/>
          <w:wAfter w:w="18" w:type="dxa"/>
          <w:trHeight w:val="768"/>
          <w:jc w:val="center"/>
        </w:trPr>
        <w:tc>
          <w:tcPr>
            <w:tcW w:w="805" w:type="dxa"/>
          </w:tcPr>
          <w:p w:rsidR="007435C2" w:rsidRPr="00F412AC" w:rsidRDefault="007435C2" w:rsidP="007435C2">
            <w:pPr>
              <w:widowControl w:val="0"/>
              <w:spacing w:after="120"/>
              <w:jc w:val="center"/>
              <w:rPr>
                <w:rFonts w:ascii="GHEA Grapalat" w:hAnsi="GHEA Grapalat"/>
                <w:sz w:val="16"/>
              </w:rPr>
            </w:pPr>
          </w:p>
        </w:tc>
        <w:tc>
          <w:tcPr>
            <w:tcW w:w="1458" w:type="dxa"/>
          </w:tcPr>
          <w:p w:rsidR="007435C2" w:rsidRPr="00F412AC" w:rsidRDefault="007435C2" w:rsidP="007435C2">
            <w:pPr>
              <w:widowControl w:val="0"/>
              <w:spacing w:after="120"/>
              <w:jc w:val="center"/>
              <w:rPr>
                <w:rFonts w:ascii="GHEA Grapalat" w:hAnsi="GHEA Grapalat"/>
                <w:sz w:val="16"/>
              </w:rPr>
            </w:pPr>
          </w:p>
        </w:tc>
        <w:tc>
          <w:tcPr>
            <w:tcW w:w="1422" w:type="dxa"/>
          </w:tcPr>
          <w:p w:rsidR="007435C2" w:rsidRPr="00F412AC" w:rsidRDefault="007435C2" w:rsidP="007435C2">
            <w:pPr>
              <w:widowControl w:val="0"/>
              <w:spacing w:after="120"/>
              <w:jc w:val="center"/>
              <w:rPr>
                <w:rFonts w:ascii="GHEA Grapalat" w:hAnsi="GHEA Grapalat"/>
                <w:sz w:val="16"/>
              </w:rPr>
            </w:pPr>
          </w:p>
        </w:tc>
        <w:tc>
          <w:tcPr>
            <w:tcW w:w="630" w:type="dxa"/>
            <w:vAlign w:val="center"/>
          </w:tcPr>
          <w:p w:rsidR="007435C2" w:rsidRPr="00F412AC" w:rsidRDefault="007435C2" w:rsidP="007435C2">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540" w:type="dxa"/>
            <w:vAlign w:val="center"/>
          </w:tcPr>
          <w:p w:rsidR="007435C2" w:rsidRPr="00F412AC" w:rsidRDefault="007435C2" w:rsidP="007435C2">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40" w:type="dxa"/>
            <w:vAlign w:val="center"/>
          </w:tcPr>
          <w:p w:rsidR="007435C2" w:rsidRPr="00F412AC" w:rsidRDefault="007435C2" w:rsidP="007435C2">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540" w:type="dxa"/>
            <w:vAlign w:val="center"/>
          </w:tcPr>
          <w:p w:rsidR="007435C2" w:rsidRPr="00F412AC" w:rsidRDefault="007435C2" w:rsidP="007435C2">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40" w:type="dxa"/>
            <w:vAlign w:val="center"/>
          </w:tcPr>
          <w:p w:rsidR="007435C2" w:rsidRPr="00F412AC" w:rsidRDefault="007435C2" w:rsidP="007435C2">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450" w:type="dxa"/>
            <w:vAlign w:val="center"/>
          </w:tcPr>
          <w:p w:rsidR="007435C2" w:rsidRPr="00F412AC" w:rsidRDefault="007435C2" w:rsidP="007435C2">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540" w:type="dxa"/>
            <w:vAlign w:val="center"/>
          </w:tcPr>
          <w:p w:rsidR="007435C2" w:rsidRPr="00F412AC" w:rsidRDefault="007435C2" w:rsidP="007435C2">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540" w:type="dxa"/>
            <w:vAlign w:val="center"/>
          </w:tcPr>
          <w:p w:rsidR="007435C2" w:rsidRPr="00F412AC" w:rsidRDefault="007435C2" w:rsidP="007435C2">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721" w:type="dxa"/>
            <w:vAlign w:val="center"/>
          </w:tcPr>
          <w:p w:rsidR="007435C2" w:rsidRPr="00F412AC" w:rsidRDefault="007435C2" w:rsidP="007435C2">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53" w:type="dxa"/>
            <w:vAlign w:val="center"/>
          </w:tcPr>
          <w:p w:rsidR="007435C2" w:rsidRPr="00F412AC" w:rsidRDefault="007435C2" w:rsidP="007435C2">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21" w:type="dxa"/>
            <w:vAlign w:val="center"/>
          </w:tcPr>
          <w:p w:rsidR="007435C2" w:rsidRPr="00F412AC" w:rsidRDefault="007435C2" w:rsidP="007435C2">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590" w:type="dxa"/>
            <w:vAlign w:val="center"/>
          </w:tcPr>
          <w:p w:rsidR="007435C2" w:rsidRPr="00F412AC" w:rsidRDefault="007435C2" w:rsidP="007435C2">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43" w:type="dxa"/>
            <w:vAlign w:val="center"/>
          </w:tcPr>
          <w:p w:rsidR="007435C2" w:rsidRPr="00436A07" w:rsidRDefault="007435C2" w:rsidP="007435C2">
            <w:pPr>
              <w:widowControl w:val="0"/>
              <w:spacing w:after="120"/>
              <w:ind w:right="-1"/>
              <w:jc w:val="center"/>
              <w:rPr>
                <w:rFonts w:ascii="GHEA Grapalat" w:hAnsi="GHEA Grapalat"/>
                <w:sz w:val="16"/>
              </w:rPr>
            </w:pPr>
            <w:r w:rsidRPr="00F412AC">
              <w:rPr>
                <w:rFonts w:ascii="GHEA Grapalat" w:hAnsi="GHEA Grapalat"/>
                <w:sz w:val="16"/>
              </w:rPr>
              <w:t>Всего</w:t>
            </w:r>
          </w:p>
        </w:tc>
      </w:tr>
      <w:tr w:rsidR="00F816EF" w:rsidRPr="00F412AC" w:rsidTr="00B02318">
        <w:trPr>
          <w:gridAfter w:val="1"/>
          <w:wAfter w:w="18" w:type="dxa"/>
          <w:trHeight w:val="768"/>
          <w:jc w:val="center"/>
        </w:trPr>
        <w:tc>
          <w:tcPr>
            <w:tcW w:w="805" w:type="dxa"/>
            <w:tcBorders>
              <w:top w:val="single" w:sz="4" w:space="0" w:color="auto"/>
              <w:left w:val="single" w:sz="4" w:space="0" w:color="auto"/>
              <w:bottom w:val="single" w:sz="4" w:space="0" w:color="auto"/>
              <w:right w:val="single" w:sz="4" w:space="0" w:color="auto"/>
            </w:tcBorders>
          </w:tcPr>
          <w:p w:rsidR="00F816EF" w:rsidRPr="00F816EF" w:rsidRDefault="00F816EF" w:rsidP="00F816EF">
            <w:pPr>
              <w:jc w:val="center"/>
              <w:rPr>
                <w:rFonts w:ascii="GHEA Grapalat" w:hAnsi="GHEA Grapalat"/>
                <w:sz w:val="16"/>
                <w:szCs w:val="16"/>
              </w:rPr>
            </w:pPr>
          </w:p>
          <w:p w:rsidR="00F816EF" w:rsidRPr="00F816EF" w:rsidRDefault="00F816EF" w:rsidP="00F816EF">
            <w:pPr>
              <w:jc w:val="center"/>
              <w:rPr>
                <w:rFonts w:ascii="GHEA Grapalat" w:hAnsi="GHEA Grapalat"/>
                <w:sz w:val="16"/>
                <w:szCs w:val="16"/>
              </w:rPr>
            </w:pPr>
            <w:r w:rsidRPr="00F816EF">
              <w:rPr>
                <w:rFonts w:ascii="GHEA Grapalat" w:hAnsi="GHEA Grapalat"/>
                <w:sz w:val="16"/>
                <w:szCs w:val="16"/>
              </w:rPr>
              <w:t>1</w:t>
            </w:r>
          </w:p>
        </w:tc>
        <w:tc>
          <w:tcPr>
            <w:tcW w:w="1458" w:type="dxa"/>
            <w:tcBorders>
              <w:top w:val="single" w:sz="4" w:space="0" w:color="auto"/>
              <w:left w:val="single" w:sz="4" w:space="0" w:color="auto"/>
              <w:bottom w:val="single" w:sz="4" w:space="0" w:color="auto"/>
              <w:right w:val="single" w:sz="4" w:space="0" w:color="auto"/>
            </w:tcBorders>
            <w:vAlign w:val="center"/>
          </w:tcPr>
          <w:p w:rsidR="00F816EF" w:rsidRPr="00F816EF" w:rsidRDefault="00F816EF" w:rsidP="00F816EF">
            <w:pPr>
              <w:ind w:right="298"/>
              <w:jc w:val="center"/>
              <w:rPr>
                <w:rFonts w:ascii="GHEA Grapalat" w:hAnsi="GHEA Grapalat"/>
                <w:sz w:val="16"/>
                <w:szCs w:val="16"/>
              </w:rPr>
            </w:pPr>
            <w:r w:rsidRPr="00F816EF">
              <w:rPr>
                <w:rFonts w:ascii="GHEA Grapalat" w:hAnsi="GHEA Grapalat"/>
                <w:sz w:val="16"/>
                <w:szCs w:val="16"/>
              </w:rPr>
              <w:t>50711100/4</w:t>
            </w:r>
          </w:p>
        </w:tc>
        <w:tc>
          <w:tcPr>
            <w:tcW w:w="1422" w:type="dxa"/>
            <w:tcBorders>
              <w:top w:val="single" w:sz="4" w:space="0" w:color="auto"/>
              <w:left w:val="single" w:sz="4" w:space="0" w:color="auto"/>
              <w:bottom w:val="single" w:sz="4" w:space="0" w:color="auto"/>
              <w:right w:val="single" w:sz="4" w:space="0" w:color="auto"/>
            </w:tcBorders>
          </w:tcPr>
          <w:p w:rsidR="00F816EF" w:rsidRPr="00F816EF" w:rsidRDefault="00F816EF" w:rsidP="00F816EF">
            <w:pPr>
              <w:jc w:val="center"/>
              <w:rPr>
                <w:rFonts w:ascii="GHEA Grapalat" w:hAnsi="GHEA Grapalat"/>
                <w:sz w:val="16"/>
                <w:szCs w:val="16"/>
              </w:rPr>
            </w:pPr>
            <w:r w:rsidRPr="00F816EF">
              <w:rPr>
                <w:rFonts w:ascii="GHEA Grapalat" w:hAnsi="GHEA Grapalat"/>
                <w:sz w:val="16"/>
                <w:szCs w:val="16"/>
              </w:rPr>
              <w:t>"Услуги по обслуживанию систем видеонаблюдения"</w:t>
            </w:r>
          </w:p>
        </w:tc>
        <w:tc>
          <w:tcPr>
            <w:tcW w:w="630" w:type="dxa"/>
            <w:tcBorders>
              <w:top w:val="single" w:sz="4" w:space="0" w:color="auto"/>
              <w:left w:val="single" w:sz="4" w:space="0" w:color="auto"/>
              <w:bottom w:val="single" w:sz="4" w:space="0" w:color="auto"/>
              <w:right w:val="single" w:sz="4" w:space="0" w:color="auto"/>
            </w:tcBorders>
            <w:vAlign w:val="center"/>
          </w:tcPr>
          <w:p w:rsidR="00F816EF" w:rsidRPr="00F412AC" w:rsidRDefault="00F816EF" w:rsidP="00F816EF">
            <w:pPr>
              <w:widowControl w:val="0"/>
              <w:spacing w:after="120"/>
              <w:ind w:left="-161" w:right="-148"/>
              <w:jc w:val="center"/>
              <w:rPr>
                <w:rFonts w:ascii="GHEA Grapalat" w:hAnsi="GHEA Grapalat"/>
                <w:sz w:val="16"/>
              </w:rPr>
            </w:pPr>
            <w:r w:rsidRPr="00F412AC">
              <w:rPr>
                <w:rFonts w:ascii="GHEA Grapalat" w:hAnsi="GHEA Grapalat"/>
                <w:sz w:val="16"/>
              </w:rPr>
              <w:t>... %</w:t>
            </w:r>
          </w:p>
        </w:tc>
        <w:tc>
          <w:tcPr>
            <w:tcW w:w="540" w:type="dxa"/>
            <w:tcBorders>
              <w:top w:val="single" w:sz="4" w:space="0" w:color="auto"/>
              <w:left w:val="single" w:sz="4" w:space="0" w:color="auto"/>
              <w:bottom w:val="single" w:sz="4" w:space="0" w:color="auto"/>
              <w:right w:val="single" w:sz="4" w:space="0" w:color="auto"/>
            </w:tcBorders>
            <w:vAlign w:val="center"/>
          </w:tcPr>
          <w:p w:rsidR="00F816EF" w:rsidRPr="00F412AC" w:rsidRDefault="00F816EF" w:rsidP="00F816EF">
            <w:pPr>
              <w:widowControl w:val="0"/>
              <w:spacing w:after="120"/>
              <w:ind w:left="-68" w:right="-108"/>
              <w:jc w:val="center"/>
              <w:rPr>
                <w:rFonts w:ascii="GHEA Grapalat" w:hAnsi="GHEA Grapalat"/>
                <w:sz w:val="16"/>
              </w:rPr>
            </w:pPr>
            <w:r w:rsidRPr="00F412AC">
              <w:rPr>
                <w:rFonts w:ascii="GHEA Grapalat" w:hAnsi="GHEA Grapalat"/>
                <w:sz w:val="16"/>
              </w:rPr>
              <w:t>... %</w:t>
            </w:r>
          </w:p>
        </w:tc>
        <w:tc>
          <w:tcPr>
            <w:tcW w:w="540"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left="-73" w:right="-73"/>
              <w:jc w:val="center"/>
              <w:rPr>
                <w:rFonts w:ascii="GHEA Grapalat" w:hAnsi="GHEA Grapalat"/>
                <w:sz w:val="16"/>
              </w:rPr>
            </w:pPr>
            <w:r w:rsidRPr="00F412AC">
              <w:rPr>
                <w:rFonts w:ascii="GHEA Grapalat" w:hAnsi="GHEA Grapalat"/>
                <w:sz w:val="16"/>
              </w:rPr>
              <w:t>... %</w:t>
            </w:r>
          </w:p>
        </w:tc>
        <w:tc>
          <w:tcPr>
            <w:tcW w:w="540"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left="-94" w:right="-80"/>
              <w:jc w:val="center"/>
              <w:rPr>
                <w:rFonts w:ascii="GHEA Grapalat" w:hAnsi="GHEA Grapalat"/>
                <w:sz w:val="16"/>
              </w:rPr>
            </w:pPr>
            <w:r>
              <w:rPr>
                <w:rFonts w:ascii="GHEA Grapalat" w:hAnsi="GHEA Grapalat"/>
                <w:sz w:val="16"/>
                <w:lang w:val="en-US"/>
              </w:rPr>
              <w:t>10</w:t>
            </w:r>
            <w:r w:rsidRPr="00F412AC">
              <w:rPr>
                <w:rFonts w:ascii="GHEA Grapalat" w:hAnsi="GHEA Grapalat"/>
                <w:sz w:val="16"/>
              </w:rPr>
              <w:t xml:space="preserve"> %</w:t>
            </w:r>
          </w:p>
        </w:tc>
        <w:tc>
          <w:tcPr>
            <w:tcW w:w="540"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left="-122" w:right="-94"/>
              <w:jc w:val="center"/>
              <w:rPr>
                <w:rFonts w:ascii="GHEA Grapalat" w:hAnsi="GHEA Grapalat"/>
                <w:sz w:val="16"/>
              </w:rPr>
            </w:pPr>
            <w:r>
              <w:rPr>
                <w:rFonts w:ascii="GHEA Grapalat" w:hAnsi="GHEA Grapalat"/>
                <w:sz w:val="16"/>
                <w:lang w:val="en-US"/>
              </w:rPr>
              <w:t>20</w:t>
            </w:r>
            <w:r w:rsidRPr="00F412AC">
              <w:rPr>
                <w:rFonts w:ascii="GHEA Grapalat" w:hAnsi="GHEA Grapalat"/>
                <w:sz w:val="16"/>
              </w:rPr>
              <w:t xml:space="preserve"> %</w:t>
            </w:r>
          </w:p>
        </w:tc>
        <w:tc>
          <w:tcPr>
            <w:tcW w:w="450"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left="-94" w:right="-128"/>
              <w:jc w:val="center"/>
              <w:rPr>
                <w:rFonts w:ascii="GHEA Grapalat" w:hAnsi="GHEA Grapalat"/>
                <w:sz w:val="16"/>
              </w:rPr>
            </w:pPr>
            <w:r>
              <w:rPr>
                <w:rFonts w:ascii="GHEA Grapalat" w:hAnsi="GHEA Grapalat"/>
                <w:sz w:val="16"/>
                <w:lang w:val="en-US"/>
              </w:rPr>
              <w:t>30</w:t>
            </w:r>
            <w:r w:rsidRPr="00F412AC">
              <w:rPr>
                <w:rFonts w:ascii="GHEA Grapalat" w:hAnsi="GHEA Grapalat"/>
                <w:sz w:val="16"/>
              </w:rPr>
              <w:t xml:space="preserve"> %</w:t>
            </w:r>
          </w:p>
        </w:tc>
        <w:tc>
          <w:tcPr>
            <w:tcW w:w="540"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left="-118" w:right="-122"/>
              <w:jc w:val="center"/>
              <w:rPr>
                <w:rFonts w:ascii="GHEA Grapalat" w:hAnsi="GHEA Grapalat"/>
                <w:sz w:val="16"/>
              </w:rPr>
            </w:pPr>
            <w:r>
              <w:rPr>
                <w:rFonts w:ascii="GHEA Grapalat" w:hAnsi="GHEA Grapalat"/>
                <w:sz w:val="16"/>
                <w:lang w:val="en-US"/>
              </w:rPr>
              <w:t>40</w:t>
            </w:r>
            <w:r w:rsidRPr="00F412AC">
              <w:rPr>
                <w:rFonts w:ascii="GHEA Grapalat" w:hAnsi="GHEA Grapalat"/>
                <w:sz w:val="16"/>
              </w:rPr>
              <w:t xml:space="preserve"> %</w:t>
            </w:r>
          </w:p>
        </w:tc>
        <w:tc>
          <w:tcPr>
            <w:tcW w:w="540"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left="-94" w:right="-124"/>
              <w:jc w:val="center"/>
              <w:rPr>
                <w:rFonts w:ascii="GHEA Grapalat" w:hAnsi="GHEA Grapalat"/>
                <w:sz w:val="16"/>
              </w:rPr>
            </w:pPr>
            <w:r>
              <w:rPr>
                <w:rFonts w:ascii="GHEA Grapalat" w:hAnsi="GHEA Grapalat"/>
                <w:sz w:val="16"/>
                <w:lang w:val="en-US"/>
              </w:rPr>
              <w:t>50</w:t>
            </w:r>
            <w:r w:rsidRPr="00F412AC">
              <w:rPr>
                <w:rFonts w:ascii="GHEA Grapalat" w:hAnsi="GHEA Grapalat"/>
                <w:sz w:val="16"/>
              </w:rPr>
              <w:t xml:space="preserve"> %</w:t>
            </w:r>
          </w:p>
        </w:tc>
        <w:tc>
          <w:tcPr>
            <w:tcW w:w="721"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left="-108" w:right="-119"/>
              <w:jc w:val="center"/>
              <w:rPr>
                <w:rFonts w:ascii="GHEA Grapalat" w:hAnsi="GHEA Grapalat"/>
                <w:sz w:val="16"/>
              </w:rPr>
            </w:pPr>
            <w:r>
              <w:rPr>
                <w:rFonts w:ascii="GHEA Grapalat" w:hAnsi="GHEA Grapalat"/>
                <w:sz w:val="16"/>
                <w:lang w:val="en-US"/>
              </w:rPr>
              <w:t>60</w:t>
            </w:r>
            <w:r w:rsidRPr="00F412AC">
              <w:rPr>
                <w:rFonts w:ascii="GHEA Grapalat" w:hAnsi="GHEA Grapalat"/>
                <w:sz w:val="16"/>
              </w:rPr>
              <w:t xml:space="preserve"> %</w:t>
            </w:r>
          </w:p>
        </w:tc>
        <w:tc>
          <w:tcPr>
            <w:tcW w:w="653"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left="-113" w:right="-124"/>
              <w:jc w:val="center"/>
              <w:rPr>
                <w:rFonts w:ascii="GHEA Grapalat" w:hAnsi="GHEA Grapalat"/>
                <w:sz w:val="16"/>
              </w:rPr>
            </w:pPr>
            <w:r>
              <w:rPr>
                <w:rFonts w:ascii="GHEA Grapalat" w:hAnsi="GHEA Grapalat"/>
                <w:sz w:val="16"/>
                <w:lang w:val="en-US"/>
              </w:rPr>
              <w:t>70</w:t>
            </w:r>
            <w:r w:rsidRPr="00F412AC">
              <w:rPr>
                <w:rFonts w:ascii="GHEA Grapalat" w:hAnsi="GHEA Grapalat"/>
                <w:sz w:val="16"/>
              </w:rPr>
              <w:t>%</w:t>
            </w:r>
          </w:p>
        </w:tc>
        <w:tc>
          <w:tcPr>
            <w:tcW w:w="621"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left="-94" w:right="-108"/>
              <w:jc w:val="center"/>
              <w:rPr>
                <w:rFonts w:ascii="GHEA Grapalat" w:hAnsi="GHEA Grapalat"/>
                <w:sz w:val="16"/>
              </w:rPr>
            </w:pPr>
            <w:r>
              <w:rPr>
                <w:rFonts w:ascii="GHEA Grapalat" w:hAnsi="GHEA Grapalat"/>
                <w:sz w:val="16"/>
                <w:lang w:val="en-US"/>
              </w:rPr>
              <w:t>80</w:t>
            </w:r>
            <w:r w:rsidRPr="00F412AC">
              <w:rPr>
                <w:rFonts w:ascii="GHEA Grapalat" w:hAnsi="GHEA Grapalat"/>
                <w:sz w:val="16"/>
              </w:rPr>
              <w:t xml:space="preserve"> %</w:t>
            </w:r>
          </w:p>
        </w:tc>
        <w:tc>
          <w:tcPr>
            <w:tcW w:w="590"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left="-136" w:right="-80"/>
              <w:jc w:val="center"/>
              <w:rPr>
                <w:rFonts w:ascii="GHEA Grapalat" w:hAnsi="GHEA Grapalat"/>
                <w:sz w:val="16"/>
              </w:rPr>
            </w:pPr>
            <w:r>
              <w:rPr>
                <w:rFonts w:ascii="GHEA Grapalat" w:hAnsi="GHEA Grapalat"/>
                <w:sz w:val="16"/>
                <w:lang w:val="en-US"/>
              </w:rPr>
              <w:t>100</w:t>
            </w:r>
            <w:r w:rsidRPr="00F412AC">
              <w:rPr>
                <w:rFonts w:ascii="GHEA Grapalat" w:hAnsi="GHEA Grapalat"/>
                <w:sz w:val="16"/>
              </w:rPr>
              <w:t>%</w:t>
            </w:r>
          </w:p>
        </w:tc>
        <w:tc>
          <w:tcPr>
            <w:tcW w:w="643"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right="-1"/>
              <w:jc w:val="center"/>
              <w:rPr>
                <w:rFonts w:ascii="GHEA Grapalat" w:hAnsi="GHEA Grapalat"/>
                <w:sz w:val="16"/>
              </w:rPr>
            </w:pPr>
            <w:r>
              <w:rPr>
                <w:rFonts w:ascii="GHEA Grapalat" w:hAnsi="GHEA Grapalat"/>
                <w:sz w:val="16"/>
                <w:lang w:val="en-US"/>
              </w:rPr>
              <w:t>100</w:t>
            </w:r>
            <w:r w:rsidRPr="00F412AC">
              <w:rPr>
                <w:rFonts w:ascii="GHEA Grapalat" w:hAnsi="GHEA Grapalat"/>
                <w:sz w:val="16"/>
              </w:rPr>
              <w:t xml:space="preserve"> %</w:t>
            </w:r>
          </w:p>
        </w:tc>
      </w:tr>
      <w:tr w:rsidR="00F816EF" w:rsidRPr="00F412AC" w:rsidTr="00B02318">
        <w:trPr>
          <w:gridAfter w:val="1"/>
          <w:wAfter w:w="18" w:type="dxa"/>
          <w:trHeight w:val="768"/>
          <w:jc w:val="center"/>
        </w:trPr>
        <w:tc>
          <w:tcPr>
            <w:tcW w:w="805" w:type="dxa"/>
            <w:tcBorders>
              <w:top w:val="single" w:sz="4" w:space="0" w:color="auto"/>
              <w:left w:val="single" w:sz="4" w:space="0" w:color="auto"/>
              <w:bottom w:val="single" w:sz="4" w:space="0" w:color="auto"/>
              <w:right w:val="single" w:sz="4" w:space="0" w:color="auto"/>
            </w:tcBorders>
          </w:tcPr>
          <w:p w:rsidR="00F816EF" w:rsidRPr="00F816EF" w:rsidRDefault="00F816EF" w:rsidP="00F816EF">
            <w:pPr>
              <w:jc w:val="center"/>
              <w:rPr>
                <w:rFonts w:ascii="GHEA Grapalat" w:hAnsi="GHEA Grapalat"/>
                <w:sz w:val="16"/>
                <w:szCs w:val="16"/>
              </w:rPr>
            </w:pPr>
          </w:p>
          <w:p w:rsidR="00F816EF" w:rsidRPr="00F816EF" w:rsidRDefault="00F816EF" w:rsidP="00F816EF">
            <w:pPr>
              <w:jc w:val="center"/>
              <w:rPr>
                <w:rFonts w:ascii="GHEA Grapalat" w:hAnsi="GHEA Grapalat"/>
                <w:sz w:val="16"/>
                <w:szCs w:val="16"/>
              </w:rPr>
            </w:pPr>
          </w:p>
          <w:p w:rsidR="00F816EF" w:rsidRPr="00F816EF" w:rsidRDefault="00F816EF" w:rsidP="00F816EF">
            <w:pPr>
              <w:jc w:val="center"/>
              <w:rPr>
                <w:rFonts w:ascii="GHEA Grapalat" w:hAnsi="GHEA Grapalat"/>
                <w:sz w:val="16"/>
                <w:szCs w:val="16"/>
              </w:rPr>
            </w:pPr>
            <w:r w:rsidRPr="00F816EF">
              <w:rPr>
                <w:rFonts w:ascii="GHEA Grapalat" w:hAnsi="GHEA Grapalat"/>
                <w:sz w:val="16"/>
                <w:szCs w:val="16"/>
              </w:rPr>
              <w:t>2</w:t>
            </w:r>
          </w:p>
        </w:tc>
        <w:tc>
          <w:tcPr>
            <w:tcW w:w="1458" w:type="dxa"/>
            <w:tcBorders>
              <w:top w:val="single" w:sz="4" w:space="0" w:color="auto"/>
              <w:left w:val="single" w:sz="4" w:space="0" w:color="auto"/>
              <w:bottom w:val="single" w:sz="4" w:space="0" w:color="auto"/>
              <w:right w:val="single" w:sz="4" w:space="0" w:color="auto"/>
            </w:tcBorders>
            <w:vAlign w:val="center"/>
          </w:tcPr>
          <w:p w:rsidR="00F816EF" w:rsidRPr="00F816EF" w:rsidRDefault="00F816EF" w:rsidP="00F816EF">
            <w:pPr>
              <w:jc w:val="center"/>
              <w:rPr>
                <w:rFonts w:ascii="GHEA Grapalat" w:hAnsi="GHEA Grapalat"/>
                <w:sz w:val="16"/>
                <w:szCs w:val="16"/>
              </w:rPr>
            </w:pPr>
            <w:r w:rsidRPr="00F816EF">
              <w:rPr>
                <w:rFonts w:ascii="GHEA Grapalat" w:hAnsi="GHEA Grapalat"/>
                <w:sz w:val="16"/>
                <w:szCs w:val="16"/>
              </w:rPr>
              <w:t>50711100/2</w:t>
            </w:r>
          </w:p>
        </w:tc>
        <w:tc>
          <w:tcPr>
            <w:tcW w:w="1422" w:type="dxa"/>
            <w:tcBorders>
              <w:top w:val="single" w:sz="4" w:space="0" w:color="auto"/>
              <w:left w:val="single" w:sz="4" w:space="0" w:color="auto"/>
              <w:bottom w:val="single" w:sz="4" w:space="0" w:color="auto"/>
              <w:right w:val="single" w:sz="4" w:space="0" w:color="auto"/>
            </w:tcBorders>
          </w:tcPr>
          <w:p w:rsidR="00F816EF" w:rsidRPr="00F816EF" w:rsidRDefault="00F816EF" w:rsidP="00F816EF">
            <w:pPr>
              <w:jc w:val="center"/>
              <w:rPr>
                <w:rFonts w:ascii="GHEA Grapalat" w:hAnsi="GHEA Grapalat"/>
                <w:sz w:val="16"/>
                <w:szCs w:val="16"/>
              </w:rPr>
            </w:pPr>
            <w:r w:rsidRPr="00F816EF">
              <w:rPr>
                <w:rFonts w:ascii="GHEA Grapalat" w:hAnsi="GHEA Grapalat"/>
                <w:sz w:val="16"/>
                <w:szCs w:val="16"/>
              </w:rPr>
              <w:t>"Услуги по обслуживанию автоматизированной проходной паспортной системы визовой системы"</w:t>
            </w:r>
          </w:p>
        </w:tc>
        <w:tc>
          <w:tcPr>
            <w:tcW w:w="630" w:type="dxa"/>
            <w:tcBorders>
              <w:top w:val="single" w:sz="4" w:space="0" w:color="auto"/>
              <w:left w:val="single" w:sz="4" w:space="0" w:color="auto"/>
              <w:bottom w:val="single" w:sz="4" w:space="0" w:color="auto"/>
              <w:right w:val="single" w:sz="4" w:space="0" w:color="auto"/>
            </w:tcBorders>
            <w:vAlign w:val="center"/>
          </w:tcPr>
          <w:p w:rsidR="00F816EF" w:rsidRPr="00F412AC" w:rsidRDefault="00F816EF" w:rsidP="00F816EF">
            <w:pPr>
              <w:widowControl w:val="0"/>
              <w:spacing w:after="120"/>
              <w:ind w:left="-161" w:right="-148"/>
              <w:jc w:val="center"/>
              <w:rPr>
                <w:rFonts w:ascii="GHEA Grapalat" w:hAnsi="GHEA Grapalat"/>
                <w:sz w:val="16"/>
              </w:rPr>
            </w:pPr>
            <w:r w:rsidRPr="00F412AC">
              <w:rPr>
                <w:rFonts w:ascii="GHEA Grapalat" w:hAnsi="GHEA Grapalat"/>
                <w:sz w:val="16"/>
              </w:rPr>
              <w:t>... %</w:t>
            </w:r>
          </w:p>
        </w:tc>
        <w:tc>
          <w:tcPr>
            <w:tcW w:w="540" w:type="dxa"/>
            <w:tcBorders>
              <w:top w:val="single" w:sz="4" w:space="0" w:color="auto"/>
              <w:left w:val="single" w:sz="4" w:space="0" w:color="auto"/>
              <w:bottom w:val="single" w:sz="4" w:space="0" w:color="auto"/>
              <w:right w:val="single" w:sz="4" w:space="0" w:color="auto"/>
            </w:tcBorders>
            <w:vAlign w:val="center"/>
          </w:tcPr>
          <w:p w:rsidR="00F816EF" w:rsidRPr="00F412AC" w:rsidRDefault="00F816EF" w:rsidP="00F816EF">
            <w:pPr>
              <w:widowControl w:val="0"/>
              <w:spacing w:after="120"/>
              <w:ind w:left="-68" w:right="-108"/>
              <w:jc w:val="center"/>
              <w:rPr>
                <w:rFonts w:ascii="GHEA Grapalat" w:hAnsi="GHEA Grapalat"/>
                <w:sz w:val="16"/>
              </w:rPr>
            </w:pPr>
            <w:r w:rsidRPr="00F412AC">
              <w:rPr>
                <w:rFonts w:ascii="GHEA Grapalat" w:hAnsi="GHEA Grapalat"/>
                <w:sz w:val="16"/>
              </w:rPr>
              <w:t>... %</w:t>
            </w:r>
          </w:p>
        </w:tc>
        <w:tc>
          <w:tcPr>
            <w:tcW w:w="540"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left="-73" w:right="-73"/>
              <w:jc w:val="center"/>
              <w:rPr>
                <w:rFonts w:ascii="GHEA Grapalat" w:hAnsi="GHEA Grapalat"/>
                <w:sz w:val="16"/>
              </w:rPr>
            </w:pPr>
            <w:r w:rsidRPr="00F412AC">
              <w:rPr>
                <w:rFonts w:ascii="GHEA Grapalat" w:hAnsi="GHEA Grapalat"/>
                <w:sz w:val="16"/>
              </w:rPr>
              <w:t>... %</w:t>
            </w:r>
          </w:p>
        </w:tc>
        <w:tc>
          <w:tcPr>
            <w:tcW w:w="540"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left="-94" w:right="-80"/>
              <w:jc w:val="center"/>
              <w:rPr>
                <w:rFonts w:ascii="GHEA Grapalat" w:hAnsi="GHEA Grapalat"/>
                <w:sz w:val="16"/>
              </w:rPr>
            </w:pPr>
            <w:r>
              <w:rPr>
                <w:rFonts w:ascii="GHEA Grapalat" w:hAnsi="GHEA Grapalat"/>
                <w:sz w:val="16"/>
                <w:lang w:val="en-US"/>
              </w:rPr>
              <w:t>10</w:t>
            </w:r>
            <w:r w:rsidRPr="00F412AC">
              <w:rPr>
                <w:rFonts w:ascii="GHEA Grapalat" w:hAnsi="GHEA Grapalat"/>
                <w:sz w:val="16"/>
              </w:rPr>
              <w:t xml:space="preserve"> %</w:t>
            </w:r>
          </w:p>
        </w:tc>
        <w:tc>
          <w:tcPr>
            <w:tcW w:w="540"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left="-122" w:right="-94"/>
              <w:jc w:val="center"/>
              <w:rPr>
                <w:rFonts w:ascii="GHEA Grapalat" w:hAnsi="GHEA Grapalat"/>
                <w:sz w:val="16"/>
              </w:rPr>
            </w:pPr>
            <w:r>
              <w:rPr>
                <w:rFonts w:ascii="GHEA Grapalat" w:hAnsi="GHEA Grapalat"/>
                <w:sz w:val="16"/>
                <w:lang w:val="en-US"/>
              </w:rPr>
              <w:t>20</w:t>
            </w:r>
            <w:r w:rsidRPr="00F412AC">
              <w:rPr>
                <w:rFonts w:ascii="GHEA Grapalat" w:hAnsi="GHEA Grapalat"/>
                <w:sz w:val="16"/>
              </w:rPr>
              <w:t xml:space="preserve"> %</w:t>
            </w:r>
          </w:p>
        </w:tc>
        <w:tc>
          <w:tcPr>
            <w:tcW w:w="450"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left="-94" w:right="-128"/>
              <w:jc w:val="center"/>
              <w:rPr>
                <w:rFonts w:ascii="GHEA Grapalat" w:hAnsi="GHEA Grapalat"/>
                <w:sz w:val="16"/>
              </w:rPr>
            </w:pPr>
            <w:r>
              <w:rPr>
                <w:rFonts w:ascii="GHEA Grapalat" w:hAnsi="GHEA Grapalat"/>
                <w:sz w:val="16"/>
                <w:lang w:val="en-US"/>
              </w:rPr>
              <w:t>30</w:t>
            </w:r>
            <w:r w:rsidRPr="00F412AC">
              <w:rPr>
                <w:rFonts w:ascii="GHEA Grapalat" w:hAnsi="GHEA Grapalat"/>
                <w:sz w:val="16"/>
              </w:rPr>
              <w:t xml:space="preserve"> %</w:t>
            </w:r>
          </w:p>
        </w:tc>
        <w:tc>
          <w:tcPr>
            <w:tcW w:w="540"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left="-118" w:right="-122"/>
              <w:jc w:val="center"/>
              <w:rPr>
                <w:rFonts w:ascii="GHEA Grapalat" w:hAnsi="GHEA Grapalat"/>
                <w:sz w:val="16"/>
              </w:rPr>
            </w:pPr>
            <w:r>
              <w:rPr>
                <w:rFonts w:ascii="GHEA Grapalat" w:hAnsi="GHEA Grapalat"/>
                <w:sz w:val="16"/>
                <w:lang w:val="en-US"/>
              </w:rPr>
              <w:t>40</w:t>
            </w:r>
            <w:r w:rsidRPr="00F412AC">
              <w:rPr>
                <w:rFonts w:ascii="GHEA Grapalat" w:hAnsi="GHEA Grapalat"/>
                <w:sz w:val="16"/>
              </w:rPr>
              <w:t xml:space="preserve"> %</w:t>
            </w:r>
          </w:p>
        </w:tc>
        <w:tc>
          <w:tcPr>
            <w:tcW w:w="540"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left="-94" w:right="-124"/>
              <w:jc w:val="center"/>
              <w:rPr>
                <w:rFonts w:ascii="GHEA Grapalat" w:hAnsi="GHEA Grapalat"/>
                <w:sz w:val="16"/>
              </w:rPr>
            </w:pPr>
            <w:r>
              <w:rPr>
                <w:rFonts w:ascii="GHEA Grapalat" w:hAnsi="GHEA Grapalat"/>
                <w:sz w:val="16"/>
                <w:lang w:val="en-US"/>
              </w:rPr>
              <w:t>50</w:t>
            </w:r>
            <w:r w:rsidRPr="00F412AC">
              <w:rPr>
                <w:rFonts w:ascii="GHEA Grapalat" w:hAnsi="GHEA Grapalat"/>
                <w:sz w:val="16"/>
              </w:rPr>
              <w:t xml:space="preserve"> %</w:t>
            </w:r>
          </w:p>
        </w:tc>
        <w:tc>
          <w:tcPr>
            <w:tcW w:w="721"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left="-108" w:right="-119"/>
              <w:jc w:val="center"/>
              <w:rPr>
                <w:rFonts w:ascii="GHEA Grapalat" w:hAnsi="GHEA Grapalat"/>
                <w:sz w:val="16"/>
              </w:rPr>
            </w:pPr>
            <w:r>
              <w:rPr>
                <w:rFonts w:ascii="GHEA Grapalat" w:hAnsi="GHEA Grapalat"/>
                <w:sz w:val="16"/>
                <w:lang w:val="en-US"/>
              </w:rPr>
              <w:t>60</w:t>
            </w:r>
            <w:r w:rsidRPr="00F412AC">
              <w:rPr>
                <w:rFonts w:ascii="GHEA Grapalat" w:hAnsi="GHEA Grapalat"/>
                <w:sz w:val="16"/>
              </w:rPr>
              <w:t xml:space="preserve"> %</w:t>
            </w:r>
          </w:p>
        </w:tc>
        <w:tc>
          <w:tcPr>
            <w:tcW w:w="653"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left="-113" w:right="-124"/>
              <w:jc w:val="center"/>
              <w:rPr>
                <w:rFonts w:ascii="GHEA Grapalat" w:hAnsi="GHEA Grapalat"/>
                <w:sz w:val="16"/>
              </w:rPr>
            </w:pPr>
            <w:r>
              <w:rPr>
                <w:rFonts w:ascii="GHEA Grapalat" w:hAnsi="GHEA Grapalat"/>
                <w:sz w:val="16"/>
                <w:lang w:val="en-US"/>
              </w:rPr>
              <w:t>70</w:t>
            </w:r>
            <w:r w:rsidRPr="00F412AC">
              <w:rPr>
                <w:rFonts w:ascii="GHEA Grapalat" w:hAnsi="GHEA Grapalat"/>
                <w:sz w:val="16"/>
              </w:rPr>
              <w:t>%</w:t>
            </w:r>
          </w:p>
        </w:tc>
        <w:tc>
          <w:tcPr>
            <w:tcW w:w="621"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left="-94" w:right="-108"/>
              <w:jc w:val="center"/>
              <w:rPr>
                <w:rFonts w:ascii="GHEA Grapalat" w:hAnsi="GHEA Grapalat"/>
                <w:sz w:val="16"/>
              </w:rPr>
            </w:pPr>
            <w:r>
              <w:rPr>
                <w:rFonts w:ascii="GHEA Grapalat" w:hAnsi="GHEA Grapalat"/>
                <w:sz w:val="16"/>
                <w:lang w:val="en-US"/>
              </w:rPr>
              <w:t>80</w:t>
            </w:r>
            <w:r w:rsidRPr="00F412AC">
              <w:rPr>
                <w:rFonts w:ascii="GHEA Grapalat" w:hAnsi="GHEA Grapalat"/>
                <w:sz w:val="16"/>
              </w:rPr>
              <w:t xml:space="preserve"> %</w:t>
            </w:r>
          </w:p>
        </w:tc>
        <w:tc>
          <w:tcPr>
            <w:tcW w:w="590"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left="-136" w:right="-80"/>
              <w:jc w:val="center"/>
              <w:rPr>
                <w:rFonts w:ascii="GHEA Grapalat" w:hAnsi="GHEA Grapalat"/>
                <w:sz w:val="16"/>
              </w:rPr>
            </w:pPr>
            <w:r>
              <w:rPr>
                <w:rFonts w:ascii="GHEA Grapalat" w:hAnsi="GHEA Grapalat"/>
                <w:sz w:val="16"/>
                <w:lang w:val="en-US"/>
              </w:rPr>
              <w:t>100</w:t>
            </w:r>
            <w:r w:rsidRPr="00F412AC">
              <w:rPr>
                <w:rFonts w:ascii="GHEA Grapalat" w:hAnsi="GHEA Grapalat"/>
                <w:sz w:val="16"/>
              </w:rPr>
              <w:t>%</w:t>
            </w:r>
          </w:p>
        </w:tc>
        <w:tc>
          <w:tcPr>
            <w:tcW w:w="643"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right="-1"/>
              <w:jc w:val="center"/>
              <w:rPr>
                <w:rFonts w:ascii="GHEA Grapalat" w:hAnsi="GHEA Grapalat"/>
                <w:sz w:val="16"/>
              </w:rPr>
            </w:pPr>
            <w:r>
              <w:rPr>
                <w:rFonts w:ascii="GHEA Grapalat" w:hAnsi="GHEA Grapalat"/>
                <w:sz w:val="16"/>
                <w:lang w:val="en-US"/>
              </w:rPr>
              <w:t>100</w:t>
            </w:r>
            <w:r w:rsidRPr="00F412AC">
              <w:rPr>
                <w:rFonts w:ascii="GHEA Grapalat" w:hAnsi="GHEA Grapalat"/>
                <w:sz w:val="16"/>
              </w:rPr>
              <w:t xml:space="preserve"> %</w:t>
            </w:r>
          </w:p>
        </w:tc>
      </w:tr>
      <w:tr w:rsidR="00F816EF" w:rsidRPr="00F412AC" w:rsidTr="00B02318">
        <w:trPr>
          <w:gridAfter w:val="1"/>
          <w:wAfter w:w="18" w:type="dxa"/>
          <w:trHeight w:val="768"/>
          <w:jc w:val="center"/>
        </w:trPr>
        <w:tc>
          <w:tcPr>
            <w:tcW w:w="805" w:type="dxa"/>
            <w:tcBorders>
              <w:top w:val="single" w:sz="4" w:space="0" w:color="auto"/>
              <w:left w:val="single" w:sz="4" w:space="0" w:color="auto"/>
              <w:bottom w:val="single" w:sz="4" w:space="0" w:color="auto"/>
              <w:right w:val="single" w:sz="4" w:space="0" w:color="auto"/>
            </w:tcBorders>
          </w:tcPr>
          <w:p w:rsidR="00F816EF" w:rsidRPr="00F816EF" w:rsidRDefault="00F816EF" w:rsidP="00F816EF">
            <w:pPr>
              <w:jc w:val="center"/>
              <w:rPr>
                <w:rFonts w:ascii="GHEA Grapalat" w:hAnsi="GHEA Grapalat"/>
                <w:sz w:val="16"/>
                <w:szCs w:val="16"/>
              </w:rPr>
            </w:pPr>
          </w:p>
          <w:p w:rsidR="00F816EF" w:rsidRPr="00F816EF" w:rsidRDefault="00F816EF" w:rsidP="00F816EF">
            <w:pPr>
              <w:jc w:val="center"/>
              <w:rPr>
                <w:rFonts w:ascii="GHEA Grapalat" w:hAnsi="GHEA Grapalat"/>
                <w:sz w:val="16"/>
                <w:szCs w:val="16"/>
              </w:rPr>
            </w:pPr>
          </w:p>
          <w:p w:rsidR="00F816EF" w:rsidRPr="00F816EF" w:rsidRDefault="00F816EF" w:rsidP="00F816EF">
            <w:pPr>
              <w:jc w:val="center"/>
              <w:rPr>
                <w:rFonts w:ascii="GHEA Grapalat" w:hAnsi="GHEA Grapalat"/>
                <w:sz w:val="16"/>
                <w:szCs w:val="16"/>
              </w:rPr>
            </w:pPr>
            <w:r w:rsidRPr="00F816EF">
              <w:rPr>
                <w:rFonts w:ascii="GHEA Grapalat" w:hAnsi="GHEA Grapalat"/>
                <w:sz w:val="16"/>
                <w:szCs w:val="16"/>
              </w:rPr>
              <w:t>3</w:t>
            </w:r>
          </w:p>
        </w:tc>
        <w:tc>
          <w:tcPr>
            <w:tcW w:w="1458" w:type="dxa"/>
            <w:tcBorders>
              <w:top w:val="single" w:sz="4" w:space="0" w:color="auto"/>
              <w:left w:val="single" w:sz="4" w:space="0" w:color="auto"/>
              <w:bottom w:val="single" w:sz="4" w:space="0" w:color="auto"/>
              <w:right w:val="single" w:sz="4" w:space="0" w:color="auto"/>
            </w:tcBorders>
            <w:vAlign w:val="center"/>
          </w:tcPr>
          <w:p w:rsidR="00F816EF" w:rsidRPr="00F816EF" w:rsidRDefault="00F816EF" w:rsidP="00F816EF">
            <w:pPr>
              <w:jc w:val="center"/>
              <w:rPr>
                <w:rFonts w:ascii="GHEA Grapalat" w:hAnsi="GHEA Grapalat"/>
                <w:sz w:val="16"/>
                <w:szCs w:val="16"/>
              </w:rPr>
            </w:pPr>
            <w:r w:rsidRPr="00F816EF">
              <w:rPr>
                <w:rFonts w:ascii="GHEA Grapalat" w:hAnsi="GHEA Grapalat"/>
                <w:sz w:val="16"/>
                <w:szCs w:val="16"/>
              </w:rPr>
              <w:t>50711100/3</w:t>
            </w:r>
          </w:p>
        </w:tc>
        <w:tc>
          <w:tcPr>
            <w:tcW w:w="1422" w:type="dxa"/>
            <w:tcBorders>
              <w:top w:val="single" w:sz="4" w:space="0" w:color="auto"/>
              <w:left w:val="single" w:sz="4" w:space="0" w:color="auto"/>
              <w:bottom w:val="single" w:sz="4" w:space="0" w:color="auto"/>
              <w:right w:val="single" w:sz="4" w:space="0" w:color="auto"/>
            </w:tcBorders>
          </w:tcPr>
          <w:p w:rsidR="00F816EF" w:rsidRPr="00F816EF" w:rsidRDefault="00F816EF" w:rsidP="00F816EF">
            <w:pPr>
              <w:jc w:val="center"/>
              <w:rPr>
                <w:rFonts w:ascii="GHEA Grapalat" w:hAnsi="GHEA Grapalat"/>
                <w:sz w:val="16"/>
                <w:szCs w:val="16"/>
              </w:rPr>
            </w:pPr>
            <w:r w:rsidRPr="00F816EF">
              <w:rPr>
                <w:rFonts w:ascii="GHEA Grapalat" w:hAnsi="GHEA Grapalat"/>
                <w:sz w:val="16"/>
                <w:szCs w:val="16"/>
              </w:rPr>
              <w:t>"Услуги по обслуживанию автоматизированной проходной паспортной системы визовой системы"</w:t>
            </w:r>
          </w:p>
        </w:tc>
        <w:tc>
          <w:tcPr>
            <w:tcW w:w="630" w:type="dxa"/>
            <w:tcBorders>
              <w:top w:val="single" w:sz="4" w:space="0" w:color="auto"/>
              <w:left w:val="single" w:sz="4" w:space="0" w:color="auto"/>
              <w:bottom w:val="single" w:sz="4" w:space="0" w:color="auto"/>
              <w:right w:val="single" w:sz="4" w:space="0" w:color="auto"/>
            </w:tcBorders>
            <w:vAlign w:val="center"/>
          </w:tcPr>
          <w:p w:rsidR="00F816EF" w:rsidRPr="00F412AC" w:rsidRDefault="00F816EF" w:rsidP="00F816EF">
            <w:pPr>
              <w:widowControl w:val="0"/>
              <w:spacing w:after="120"/>
              <w:ind w:left="-161" w:right="-148"/>
              <w:jc w:val="center"/>
              <w:rPr>
                <w:rFonts w:ascii="GHEA Grapalat" w:hAnsi="GHEA Grapalat"/>
                <w:sz w:val="16"/>
              </w:rPr>
            </w:pPr>
            <w:r w:rsidRPr="00F412AC">
              <w:rPr>
                <w:rFonts w:ascii="GHEA Grapalat" w:hAnsi="GHEA Grapalat"/>
                <w:sz w:val="16"/>
              </w:rPr>
              <w:t>... %</w:t>
            </w:r>
          </w:p>
        </w:tc>
        <w:tc>
          <w:tcPr>
            <w:tcW w:w="540" w:type="dxa"/>
            <w:tcBorders>
              <w:top w:val="single" w:sz="4" w:space="0" w:color="auto"/>
              <w:left w:val="single" w:sz="4" w:space="0" w:color="auto"/>
              <w:bottom w:val="single" w:sz="4" w:space="0" w:color="auto"/>
              <w:right w:val="single" w:sz="4" w:space="0" w:color="auto"/>
            </w:tcBorders>
            <w:vAlign w:val="center"/>
          </w:tcPr>
          <w:p w:rsidR="00F816EF" w:rsidRPr="00F412AC" w:rsidRDefault="00F816EF" w:rsidP="00F816EF">
            <w:pPr>
              <w:widowControl w:val="0"/>
              <w:spacing w:after="120"/>
              <w:ind w:left="-68" w:right="-108"/>
              <w:jc w:val="center"/>
              <w:rPr>
                <w:rFonts w:ascii="GHEA Grapalat" w:hAnsi="GHEA Grapalat"/>
                <w:sz w:val="16"/>
              </w:rPr>
            </w:pPr>
            <w:r w:rsidRPr="00F412AC">
              <w:rPr>
                <w:rFonts w:ascii="GHEA Grapalat" w:hAnsi="GHEA Grapalat"/>
                <w:sz w:val="16"/>
              </w:rPr>
              <w:t>... %</w:t>
            </w:r>
          </w:p>
        </w:tc>
        <w:tc>
          <w:tcPr>
            <w:tcW w:w="540"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left="-73" w:right="-73"/>
              <w:jc w:val="center"/>
              <w:rPr>
                <w:rFonts w:ascii="GHEA Grapalat" w:hAnsi="GHEA Grapalat"/>
                <w:sz w:val="16"/>
              </w:rPr>
            </w:pPr>
            <w:r w:rsidRPr="00F412AC">
              <w:rPr>
                <w:rFonts w:ascii="GHEA Grapalat" w:hAnsi="GHEA Grapalat"/>
                <w:sz w:val="16"/>
              </w:rPr>
              <w:t>... %</w:t>
            </w:r>
          </w:p>
        </w:tc>
        <w:tc>
          <w:tcPr>
            <w:tcW w:w="540"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left="-94" w:right="-80"/>
              <w:jc w:val="center"/>
              <w:rPr>
                <w:rFonts w:ascii="GHEA Grapalat" w:hAnsi="GHEA Grapalat"/>
                <w:sz w:val="16"/>
              </w:rPr>
            </w:pPr>
            <w:r>
              <w:rPr>
                <w:rFonts w:ascii="GHEA Grapalat" w:hAnsi="GHEA Grapalat"/>
                <w:sz w:val="16"/>
                <w:lang w:val="en-US"/>
              </w:rPr>
              <w:t>10</w:t>
            </w:r>
            <w:r w:rsidRPr="00F412AC">
              <w:rPr>
                <w:rFonts w:ascii="GHEA Grapalat" w:hAnsi="GHEA Grapalat"/>
                <w:sz w:val="16"/>
              </w:rPr>
              <w:t xml:space="preserve"> %</w:t>
            </w:r>
          </w:p>
        </w:tc>
        <w:tc>
          <w:tcPr>
            <w:tcW w:w="540"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left="-122" w:right="-94"/>
              <w:jc w:val="center"/>
              <w:rPr>
                <w:rFonts w:ascii="GHEA Grapalat" w:hAnsi="GHEA Grapalat"/>
                <w:sz w:val="16"/>
              </w:rPr>
            </w:pPr>
            <w:r>
              <w:rPr>
                <w:rFonts w:ascii="GHEA Grapalat" w:hAnsi="GHEA Grapalat"/>
                <w:sz w:val="16"/>
                <w:lang w:val="en-US"/>
              </w:rPr>
              <w:t>20</w:t>
            </w:r>
            <w:r w:rsidRPr="00F412AC">
              <w:rPr>
                <w:rFonts w:ascii="GHEA Grapalat" w:hAnsi="GHEA Grapalat"/>
                <w:sz w:val="16"/>
              </w:rPr>
              <w:t xml:space="preserve"> %</w:t>
            </w:r>
          </w:p>
        </w:tc>
        <w:tc>
          <w:tcPr>
            <w:tcW w:w="450"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left="-94" w:right="-128"/>
              <w:jc w:val="center"/>
              <w:rPr>
                <w:rFonts w:ascii="GHEA Grapalat" w:hAnsi="GHEA Grapalat"/>
                <w:sz w:val="16"/>
              </w:rPr>
            </w:pPr>
            <w:r>
              <w:rPr>
                <w:rFonts w:ascii="GHEA Grapalat" w:hAnsi="GHEA Grapalat"/>
                <w:sz w:val="16"/>
                <w:lang w:val="en-US"/>
              </w:rPr>
              <w:t>30</w:t>
            </w:r>
            <w:r w:rsidRPr="00F412AC">
              <w:rPr>
                <w:rFonts w:ascii="GHEA Grapalat" w:hAnsi="GHEA Grapalat"/>
                <w:sz w:val="16"/>
              </w:rPr>
              <w:t xml:space="preserve"> %</w:t>
            </w:r>
          </w:p>
        </w:tc>
        <w:tc>
          <w:tcPr>
            <w:tcW w:w="540"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left="-118" w:right="-122"/>
              <w:jc w:val="center"/>
              <w:rPr>
                <w:rFonts w:ascii="GHEA Grapalat" w:hAnsi="GHEA Grapalat"/>
                <w:sz w:val="16"/>
              </w:rPr>
            </w:pPr>
            <w:r>
              <w:rPr>
                <w:rFonts w:ascii="GHEA Grapalat" w:hAnsi="GHEA Grapalat"/>
                <w:sz w:val="16"/>
                <w:lang w:val="en-US"/>
              </w:rPr>
              <w:t>40</w:t>
            </w:r>
            <w:r w:rsidRPr="00F412AC">
              <w:rPr>
                <w:rFonts w:ascii="GHEA Grapalat" w:hAnsi="GHEA Grapalat"/>
                <w:sz w:val="16"/>
              </w:rPr>
              <w:t xml:space="preserve"> %</w:t>
            </w:r>
          </w:p>
        </w:tc>
        <w:tc>
          <w:tcPr>
            <w:tcW w:w="540"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left="-94" w:right="-124"/>
              <w:jc w:val="center"/>
              <w:rPr>
                <w:rFonts w:ascii="GHEA Grapalat" w:hAnsi="GHEA Grapalat"/>
                <w:sz w:val="16"/>
              </w:rPr>
            </w:pPr>
            <w:r>
              <w:rPr>
                <w:rFonts w:ascii="GHEA Grapalat" w:hAnsi="GHEA Grapalat"/>
                <w:sz w:val="16"/>
                <w:lang w:val="en-US"/>
              </w:rPr>
              <w:t>50</w:t>
            </w:r>
            <w:r w:rsidRPr="00F412AC">
              <w:rPr>
                <w:rFonts w:ascii="GHEA Grapalat" w:hAnsi="GHEA Grapalat"/>
                <w:sz w:val="16"/>
              </w:rPr>
              <w:t xml:space="preserve"> %</w:t>
            </w:r>
          </w:p>
        </w:tc>
        <w:tc>
          <w:tcPr>
            <w:tcW w:w="721"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left="-108" w:right="-119"/>
              <w:jc w:val="center"/>
              <w:rPr>
                <w:rFonts w:ascii="GHEA Grapalat" w:hAnsi="GHEA Grapalat"/>
                <w:sz w:val="16"/>
              </w:rPr>
            </w:pPr>
            <w:r>
              <w:rPr>
                <w:rFonts w:ascii="GHEA Grapalat" w:hAnsi="GHEA Grapalat"/>
                <w:sz w:val="16"/>
                <w:lang w:val="en-US"/>
              </w:rPr>
              <w:t>60</w:t>
            </w:r>
            <w:r w:rsidRPr="00F412AC">
              <w:rPr>
                <w:rFonts w:ascii="GHEA Grapalat" w:hAnsi="GHEA Grapalat"/>
                <w:sz w:val="16"/>
              </w:rPr>
              <w:t xml:space="preserve"> %</w:t>
            </w:r>
          </w:p>
        </w:tc>
        <w:tc>
          <w:tcPr>
            <w:tcW w:w="653"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left="-113" w:right="-124"/>
              <w:jc w:val="center"/>
              <w:rPr>
                <w:rFonts w:ascii="GHEA Grapalat" w:hAnsi="GHEA Grapalat"/>
                <w:sz w:val="16"/>
              </w:rPr>
            </w:pPr>
            <w:r>
              <w:rPr>
                <w:rFonts w:ascii="GHEA Grapalat" w:hAnsi="GHEA Grapalat"/>
                <w:sz w:val="16"/>
                <w:lang w:val="en-US"/>
              </w:rPr>
              <w:t>70</w:t>
            </w:r>
            <w:r w:rsidRPr="00F412AC">
              <w:rPr>
                <w:rFonts w:ascii="GHEA Grapalat" w:hAnsi="GHEA Grapalat"/>
                <w:sz w:val="16"/>
              </w:rPr>
              <w:t>%</w:t>
            </w:r>
          </w:p>
        </w:tc>
        <w:tc>
          <w:tcPr>
            <w:tcW w:w="621"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left="-94" w:right="-108"/>
              <w:jc w:val="center"/>
              <w:rPr>
                <w:rFonts w:ascii="GHEA Grapalat" w:hAnsi="GHEA Grapalat"/>
                <w:sz w:val="16"/>
              </w:rPr>
            </w:pPr>
            <w:r>
              <w:rPr>
                <w:rFonts w:ascii="GHEA Grapalat" w:hAnsi="GHEA Grapalat"/>
                <w:sz w:val="16"/>
                <w:lang w:val="en-US"/>
              </w:rPr>
              <w:t>80</w:t>
            </w:r>
            <w:r w:rsidRPr="00F412AC">
              <w:rPr>
                <w:rFonts w:ascii="GHEA Grapalat" w:hAnsi="GHEA Grapalat"/>
                <w:sz w:val="16"/>
              </w:rPr>
              <w:t xml:space="preserve"> %</w:t>
            </w:r>
          </w:p>
        </w:tc>
        <w:tc>
          <w:tcPr>
            <w:tcW w:w="590"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left="-136" w:right="-80"/>
              <w:jc w:val="center"/>
              <w:rPr>
                <w:rFonts w:ascii="GHEA Grapalat" w:hAnsi="GHEA Grapalat"/>
                <w:sz w:val="16"/>
              </w:rPr>
            </w:pPr>
            <w:r>
              <w:rPr>
                <w:rFonts w:ascii="GHEA Grapalat" w:hAnsi="GHEA Grapalat"/>
                <w:sz w:val="16"/>
                <w:lang w:val="en-US"/>
              </w:rPr>
              <w:t>100</w:t>
            </w:r>
            <w:r w:rsidRPr="00F412AC">
              <w:rPr>
                <w:rFonts w:ascii="GHEA Grapalat" w:hAnsi="GHEA Grapalat"/>
                <w:sz w:val="16"/>
              </w:rPr>
              <w:t>%</w:t>
            </w:r>
          </w:p>
        </w:tc>
        <w:tc>
          <w:tcPr>
            <w:tcW w:w="643" w:type="dxa"/>
            <w:tcBorders>
              <w:top w:val="single" w:sz="4" w:space="0" w:color="auto"/>
              <w:left w:val="single" w:sz="4" w:space="0" w:color="auto"/>
              <w:bottom w:val="single" w:sz="4" w:space="0" w:color="auto"/>
              <w:right w:val="single" w:sz="4" w:space="0" w:color="auto"/>
            </w:tcBorders>
            <w:vAlign w:val="center"/>
          </w:tcPr>
          <w:p w:rsidR="00F816EF" w:rsidRPr="00E577F3" w:rsidRDefault="00F816EF" w:rsidP="00F816EF">
            <w:pPr>
              <w:widowControl w:val="0"/>
              <w:spacing w:after="120"/>
              <w:ind w:right="-1"/>
              <w:jc w:val="center"/>
              <w:rPr>
                <w:rFonts w:ascii="GHEA Grapalat" w:hAnsi="GHEA Grapalat"/>
                <w:sz w:val="16"/>
              </w:rPr>
            </w:pPr>
            <w:r>
              <w:rPr>
                <w:rFonts w:ascii="GHEA Grapalat" w:hAnsi="GHEA Grapalat"/>
                <w:sz w:val="16"/>
                <w:lang w:val="en-US"/>
              </w:rPr>
              <w:t>100</w:t>
            </w:r>
            <w:r w:rsidRPr="00F412AC">
              <w:rPr>
                <w:rFonts w:ascii="GHEA Grapalat" w:hAnsi="GHEA Grapalat"/>
                <w:sz w:val="16"/>
              </w:rPr>
              <w:t xml:space="preserve"> %</w:t>
            </w:r>
          </w:p>
        </w:tc>
      </w:tr>
    </w:tbl>
    <w:p w:rsidR="007435C2" w:rsidRPr="00AD29CE" w:rsidRDefault="007435C2" w:rsidP="007435C2">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7435C2" w:rsidRPr="00AD29CE" w:rsidTr="007435C2">
        <w:trPr>
          <w:jc w:val="center"/>
        </w:trPr>
        <w:tc>
          <w:tcPr>
            <w:tcW w:w="4536" w:type="dxa"/>
          </w:tcPr>
          <w:p w:rsidR="007435C2" w:rsidRPr="00AD29CE" w:rsidRDefault="007435C2" w:rsidP="007435C2">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7435C2" w:rsidRPr="00CA2754" w:rsidRDefault="007435C2" w:rsidP="007435C2">
            <w:pPr>
              <w:widowControl w:val="0"/>
              <w:jc w:val="center"/>
              <w:rPr>
                <w:rFonts w:ascii="GHEA Grapalat" w:hAnsi="GHEA Grapalat"/>
                <w:lang w:val="en-US"/>
              </w:rPr>
            </w:pPr>
            <w:r>
              <w:rPr>
                <w:rFonts w:ascii="GHEA Grapalat" w:hAnsi="GHEA Grapalat"/>
                <w:lang w:val="en-US"/>
              </w:rPr>
              <w:t>_________________________</w:t>
            </w:r>
          </w:p>
          <w:p w:rsidR="007435C2" w:rsidRPr="00CA2754" w:rsidRDefault="007435C2" w:rsidP="007435C2">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7435C2" w:rsidRPr="00AD29CE" w:rsidRDefault="007435C2" w:rsidP="007435C2">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7435C2" w:rsidRPr="00AD29CE" w:rsidRDefault="007435C2" w:rsidP="007435C2">
            <w:pPr>
              <w:widowControl w:val="0"/>
              <w:spacing w:after="160" w:line="360" w:lineRule="auto"/>
              <w:jc w:val="center"/>
              <w:rPr>
                <w:rFonts w:ascii="GHEA Grapalat" w:hAnsi="GHEA Grapalat"/>
              </w:rPr>
            </w:pPr>
          </w:p>
        </w:tc>
        <w:tc>
          <w:tcPr>
            <w:tcW w:w="4343" w:type="dxa"/>
          </w:tcPr>
          <w:p w:rsidR="007435C2" w:rsidRPr="00AD29CE" w:rsidRDefault="007435C2" w:rsidP="007435C2">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7435C2" w:rsidRPr="00CA2754" w:rsidRDefault="007435C2" w:rsidP="007435C2">
            <w:pPr>
              <w:widowControl w:val="0"/>
              <w:jc w:val="center"/>
              <w:rPr>
                <w:rFonts w:ascii="GHEA Grapalat" w:hAnsi="GHEA Grapalat"/>
                <w:lang w:val="en-US"/>
              </w:rPr>
            </w:pPr>
            <w:r>
              <w:rPr>
                <w:rFonts w:ascii="GHEA Grapalat" w:hAnsi="GHEA Grapalat"/>
                <w:lang w:val="en-US"/>
              </w:rPr>
              <w:t>_________________________</w:t>
            </w:r>
          </w:p>
          <w:p w:rsidR="007435C2" w:rsidRPr="00CA2754" w:rsidRDefault="007435C2" w:rsidP="007435C2">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7435C2" w:rsidRPr="00AD29CE" w:rsidRDefault="007435C2" w:rsidP="007435C2">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AF59D0">
          <w:footnotePr>
            <w:pos w:val="beneathText"/>
          </w:footnotePr>
          <w:pgSz w:w="11907" w:h="16840" w:code="9"/>
          <w:pgMar w:top="720" w:right="567" w:bottom="1560" w:left="540" w:header="561" w:footer="561" w:gutter="0"/>
          <w:cols w:space="720"/>
          <w:titlePg/>
          <w:docGrid w:linePitch="326"/>
        </w:sectPr>
      </w:pPr>
    </w:p>
    <w:p w:rsidR="003B2F27" w:rsidRPr="00AD29CE" w:rsidRDefault="003B2F27" w:rsidP="00F47933">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F47933">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tbl>
      <w:tblPr>
        <w:tblW w:w="10786" w:type="dxa"/>
        <w:jc w:val="center"/>
        <w:tblCellSpacing w:w="7" w:type="dxa"/>
        <w:tblCellMar>
          <w:left w:w="0" w:type="dxa"/>
          <w:right w:w="0" w:type="dxa"/>
        </w:tblCellMar>
        <w:tblLook w:val="0000" w:firstRow="0" w:lastRow="0" w:firstColumn="0" w:lastColumn="0" w:noHBand="0" w:noVBand="0"/>
      </w:tblPr>
      <w:tblGrid>
        <w:gridCol w:w="5323"/>
        <w:gridCol w:w="5463"/>
      </w:tblGrid>
      <w:tr w:rsidR="003B2F27" w:rsidRPr="00AD29CE" w:rsidTr="002421F6">
        <w:trPr>
          <w:trHeight w:val="2058"/>
          <w:tblCellSpacing w:w="7" w:type="dxa"/>
          <w:jc w:val="center"/>
        </w:trPr>
        <w:tc>
          <w:tcPr>
            <w:tcW w:w="0" w:type="auto"/>
            <w:vAlign w:val="center"/>
          </w:tcPr>
          <w:p w:rsidR="00AF59D0" w:rsidRDefault="00AF59D0" w:rsidP="00F47933">
            <w:pPr>
              <w:widowControl w:val="0"/>
              <w:jc w:val="center"/>
              <w:rPr>
                <w:rFonts w:ascii="GHEA Grapalat" w:hAnsi="GHEA Grapalat"/>
              </w:rPr>
            </w:pPr>
          </w:p>
          <w:p w:rsidR="00AF59D0" w:rsidRDefault="00AF59D0" w:rsidP="00F47933">
            <w:pPr>
              <w:widowControl w:val="0"/>
              <w:jc w:val="center"/>
              <w:rPr>
                <w:rFonts w:ascii="GHEA Grapalat" w:hAnsi="GHEA Grapalat"/>
              </w:rPr>
            </w:pPr>
          </w:p>
          <w:p w:rsidR="003B2F27" w:rsidRPr="00AD29CE" w:rsidRDefault="003B2F27" w:rsidP="00F47933">
            <w:pPr>
              <w:widowControl w:val="0"/>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F47933">
            <w:pPr>
              <w:widowControl w:val="0"/>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F47933">
            <w:pPr>
              <w:widowControl w:val="0"/>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F47933">
            <w:pPr>
              <w:widowControl w:val="0"/>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F47933">
            <w:pPr>
              <w:widowControl w:val="0"/>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F47933">
            <w:pPr>
              <w:widowControl w:val="0"/>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vAlign w:val="center"/>
          </w:tcPr>
          <w:p w:rsidR="003B2F27" w:rsidRPr="00CA2754" w:rsidRDefault="003B2F27" w:rsidP="00F47933">
            <w:pPr>
              <w:widowControl w:val="0"/>
              <w:jc w:val="center"/>
              <w:rPr>
                <w:rFonts w:ascii="GHEA Grapalat" w:hAnsi="GHEA Grapalat"/>
                <w:iCs/>
                <w:color w:val="000000"/>
              </w:rPr>
            </w:pPr>
            <w:r>
              <w:rPr>
                <w:rFonts w:ascii="GHEA Grapalat" w:hAnsi="GHEA Grapalat"/>
                <w:color w:val="000000"/>
              </w:rPr>
              <w:t>Заказчик</w:t>
            </w:r>
          </w:p>
          <w:p w:rsidR="003B2F27" w:rsidRPr="00CA2754" w:rsidRDefault="003B2F27" w:rsidP="00F47933">
            <w:pPr>
              <w:widowControl w:val="0"/>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F47933">
            <w:pPr>
              <w:widowControl w:val="0"/>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F47933">
            <w:pPr>
              <w:widowControl w:val="0"/>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F47933">
            <w:pPr>
              <w:widowControl w:val="0"/>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F47933">
            <w:pPr>
              <w:widowControl w:val="0"/>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F47933">
      <w:pPr>
        <w:widowControl w:val="0"/>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F47933">
      <w:pPr>
        <w:widowControl w:val="0"/>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F47933">
      <w:pPr>
        <w:pStyle w:val="BodyTextIndent"/>
        <w:widowControl w:val="0"/>
        <w:spacing w:line="240" w:lineRule="auto"/>
        <w:ind w:firstLine="0"/>
        <w:jc w:val="center"/>
        <w:rPr>
          <w:rFonts w:ascii="GHEA Grapalat" w:hAnsi="GHEA Grapalat"/>
          <w:b/>
          <w:bCs/>
          <w:iCs/>
          <w:sz w:val="24"/>
          <w:szCs w:val="24"/>
        </w:rPr>
      </w:pPr>
    </w:p>
    <w:p w:rsidR="003B2F27" w:rsidRPr="00AD29CE" w:rsidRDefault="003B2F27" w:rsidP="00F47933">
      <w:pPr>
        <w:pStyle w:val="BodyTextIndent"/>
        <w:widowControl w:val="0"/>
        <w:tabs>
          <w:tab w:val="left" w:pos="1134"/>
          <w:tab w:val="left" w:pos="1985"/>
        </w:tabs>
        <w:spacing w:line="240" w:lineRule="auto"/>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F47933">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F47933">
      <w:pPr>
        <w:pStyle w:val="NormalWeb"/>
        <w:widowControl w:val="0"/>
        <w:tabs>
          <w:tab w:val="left" w:pos="8789"/>
        </w:tabs>
        <w:spacing w:before="0" w:beforeAutospacing="0" w:after="0" w:afterAutospacing="0"/>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F47933">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F47933">
      <w:pPr>
        <w:widowControl w:val="0"/>
        <w:tabs>
          <w:tab w:val="left" w:pos="5387"/>
          <w:tab w:val="left" w:pos="6237"/>
        </w:tabs>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F47933">
      <w:pPr>
        <w:widowControl w:val="0"/>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628"/>
        <w:gridCol w:w="1612"/>
        <w:gridCol w:w="1116"/>
        <w:gridCol w:w="1592"/>
        <w:gridCol w:w="1080"/>
        <w:gridCol w:w="1170"/>
        <w:gridCol w:w="977"/>
      </w:tblGrid>
      <w:tr w:rsidR="003B2F27" w:rsidRPr="00CA2754" w:rsidTr="005B7138">
        <w:trPr>
          <w:jc w:val="center"/>
        </w:trPr>
        <w:tc>
          <w:tcPr>
            <w:tcW w:w="357" w:type="dxa"/>
            <w:vMerge w:val="restart"/>
            <w:shd w:val="clear" w:color="auto" w:fill="auto"/>
            <w:vAlign w:val="center"/>
          </w:tcPr>
          <w:p w:rsidR="003B2F27" w:rsidRPr="00CA2754" w:rsidRDefault="003B2F27" w:rsidP="00F47933">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F47933">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2421F6">
        <w:trPr>
          <w:jc w:val="center"/>
        </w:trPr>
        <w:tc>
          <w:tcPr>
            <w:tcW w:w="357" w:type="dxa"/>
            <w:vMerge/>
            <w:shd w:val="clear" w:color="auto" w:fill="auto"/>
          </w:tcPr>
          <w:p w:rsidR="003B2F27" w:rsidRPr="00CA2754" w:rsidRDefault="003B2F27" w:rsidP="00F47933">
            <w:pPr>
              <w:pStyle w:val="NormalWeb"/>
              <w:widowControl w:val="0"/>
              <w:spacing w:before="0" w:beforeAutospacing="0" w:after="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F47933">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наименование</w:t>
            </w:r>
          </w:p>
        </w:tc>
        <w:tc>
          <w:tcPr>
            <w:tcW w:w="1628" w:type="dxa"/>
            <w:vMerge w:val="restart"/>
            <w:shd w:val="clear" w:color="auto" w:fill="auto"/>
            <w:vAlign w:val="center"/>
          </w:tcPr>
          <w:p w:rsidR="003B2F27" w:rsidRPr="002421F6" w:rsidRDefault="003B2F27" w:rsidP="00F47933">
            <w:pPr>
              <w:pStyle w:val="NormalWeb"/>
              <w:widowControl w:val="0"/>
              <w:spacing w:before="0" w:beforeAutospacing="0" w:after="0" w:afterAutospacing="0"/>
              <w:jc w:val="center"/>
              <w:rPr>
                <w:rFonts w:ascii="GHEA Grapalat" w:hAnsi="GHEA Grapalat"/>
                <w:sz w:val="16"/>
                <w:szCs w:val="16"/>
              </w:rPr>
            </w:pPr>
            <w:r w:rsidRPr="002421F6">
              <w:rPr>
                <w:rFonts w:ascii="GHEA Grapalat" w:hAnsi="GHEA Grapalat"/>
                <w:sz w:val="16"/>
                <w:szCs w:val="16"/>
              </w:rPr>
              <w:t>краткое изложение технической характеристики</w:t>
            </w:r>
          </w:p>
        </w:tc>
        <w:tc>
          <w:tcPr>
            <w:tcW w:w="2728" w:type="dxa"/>
            <w:gridSpan w:val="2"/>
            <w:shd w:val="clear" w:color="auto" w:fill="auto"/>
            <w:vAlign w:val="center"/>
          </w:tcPr>
          <w:p w:rsidR="003B2F27" w:rsidRPr="002421F6" w:rsidRDefault="003B2F27" w:rsidP="00F47933">
            <w:pPr>
              <w:pStyle w:val="NormalWeb"/>
              <w:widowControl w:val="0"/>
              <w:spacing w:before="0" w:beforeAutospacing="0" w:after="0" w:afterAutospacing="0"/>
              <w:jc w:val="center"/>
              <w:rPr>
                <w:rFonts w:ascii="GHEA Grapalat" w:hAnsi="GHEA Grapalat"/>
                <w:sz w:val="16"/>
                <w:szCs w:val="16"/>
              </w:rPr>
            </w:pPr>
            <w:r w:rsidRPr="002421F6">
              <w:rPr>
                <w:rFonts w:ascii="GHEA Grapalat" w:hAnsi="GHEA Grapalat"/>
                <w:sz w:val="16"/>
                <w:szCs w:val="16"/>
              </w:rPr>
              <w:t>количественный показатель</w:t>
            </w:r>
          </w:p>
        </w:tc>
        <w:tc>
          <w:tcPr>
            <w:tcW w:w="2672" w:type="dxa"/>
            <w:gridSpan w:val="2"/>
            <w:shd w:val="clear" w:color="auto" w:fill="auto"/>
            <w:vAlign w:val="center"/>
          </w:tcPr>
          <w:p w:rsidR="003B2F27" w:rsidRPr="002421F6" w:rsidRDefault="003B2F27" w:rsidP="00F47933">
            <w:pPr>
              <w:pStyle w:val="NormalWeb"/>
              <w:widowControl w:val="0"/>
              <w:spacing w:before="0" w:beforeAutospacing="0" w:after="0" w:afterAutospacing="0"/>
              <w:jc w:val="center"/>
              <w:rPr>
                <w:rFonts w:ascii="GHEA Grapalat" w:hAnsi="GHEA Grapalat"/>
                <w:sz w:val="16"/>
                <w:szCs w:val="16"/>
              </w:rPr>
            </w:pPr>
            <w:r w:rsidRPr="002421F6">
              <w:rPr>
                <w:rFonts w:ascii="GHEA Grapalat" w:hAnsi="GHEA Grapalat"/>
                <w:sz w:val="16"/>
                <w:szCs w:val="16"/>
              </w:rPr>
              <w:t>срок исполнения</w:t>
            </w:r>
          </w:p>
        </w:tc>
        <w:tc>
          <w:tcPr>
            <w:tcW w:w="1170" w:type="dxa"/>
            <w:vMerge w:val="restart"/>
            <w:shd w:val="clear" w:color="auto" w:fill="auto"/>
            <w:vAlign w:val="center"/>
          </w:tcPr>
          <w:p w:rsidR="003B2F27" w:rsidRPr="002421F6" w:rsidRDefault="003B2F27" w:rsidP="00F47933">
            <w:pPr>
              <w:pStyle w:val="NormalWeb"/>
              <w:widowControl w:val="0"/>
              <w:spacing w:before="0" w:beforeAutospacing="0" w:after="0" w:afterAutospacing="0"/>
              <w:jc w:val="center"/>
              <w:rPr>
                <w:rFonts w:ascii="GHEA Grapalat" w:hAnsi="GHEA Grapalat"/>
                <w:sz w:val="16"/>
                <w:szCs w:val="16"/>
              </w:rPr>
            </w:pPr>
            <w:r w:rsidRPr="002421F6">
              <w:rPr>
                <w:rFonts w:ascii="GHEA Grapalat" w:hAnsi="GHEA Grapalat"/>
                <w:sz w:val="16"/>
                <w:szCs w:val="16"/>
              </w:rPr>
              <w:t>сумма, подлежащая уплате (тыс. драмов)</w:t>
            </w:r>
          </w:p>
        </w:tc>
        <w:tc>
          <w:tcPr>
            <w:tcW w:w="977" w:type="dxa"/>
            <w:vMerge w:val="restart"/>
            <w:shd w:val="clear" w:color="auto" w:fill="auto"/>
            <w:vAlign w:val="center"/>
          </w:tcPr>
          <w:p w:rsidR="003B2F27" w:rsidRPr="002421F6" w:rsidRDefault="003B2F27" w:rsidP="00F47933">
            <w:pPr>
              <w:pStyle w:val="NormalWeb"/>
              <w:widowControl w:val="0"/>
              <w:spacing w:before="0" w:beforeAutospacing="0" w:after="0" w:afterAutospacing="0"/>
              <w:jc w:val="center"/>
              <w:rPr>
                <w:rFonts w:ascii="GHEA Grapalat" w:hAnsi="GHEA Grapalat"/>
                <w:sz w:val="16"/>
                <w:szCs w:val="16"/>
              </w:rPr>
            </w:pPr>
            <w:r w:rsidRPr="002421F6">
              <w:rPr>
                <w:rFonts w:ascii="GHEA Grapalat" w:hAnsi="GHEA Grapalat"/>
                <w:sz w:val="16"/>
                <w:szCs w:val="16"/>
              </w:rPr>
              <w:t>срок оплаты (по графику оплаты)</w:t>
            </w:r>
          </w:p>
        </w:tc>
      </w:tr>
      <w:tr w:rsidR="003B2F27" w:rsidRPr="00CA2754" w:rsidTr="002421F6">
        <w:trPr>
          <w:trHeight w:val="1105"/>
          <w:jc w:val="center"/>
        </w:trPr>
        <w:tc>
          <w:tcPr>
            <w:tcW w:w="357" w:type="dxa"/>
            <w:vMerge/>
            <w:tcBorders>
              <w:bottom w:val="single" w:sz="4" w:space="0" w:color="auto"/>
            </w:tcBorders>
            <w:shd w:val="clear" w:color="auto" w:fill="auto"/>
          </w:tcPr>
          <w:p w:rsidR="003B2F27" w:rsidRPr="00CA2754" w:rsidRDefault="003B2F27" w:rsidP="00F47933">
            <w:pPr>
              <w:pStyle w:val="NormalWeb"/>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F47933">
            <w:pPr>
              <w:pStyle w:val="NormalWeb"/>
              <w:widowControl w:val="0"/>
              <w:spacing w:before="0" w:beforeAutospacing="0" w:after="0" w:afterAutospacing="0"/>
              <w:jc w:val="center"/>
              <w:rPr>
                <w:rFonts w:ascii="GHEA Grapalat" w:hAnsi="GHEA Grapalat"/>
                <w:sz w:val="20"/>
              </w:rPr>
            </w:pPr>
          </w:p>
        </w:tc>
        <w:tc>
          <w:tcPr>
            <w:tcW w:w="1628" w:type="dxa"/>
            <w:vMerge/>
            <w:tcBorders>
              <w:bottom w:val="single" w:sz="4" w:space="0" w:color="auto"/>
            </w:tcBorders>
            <w:shd w:val="clear" w:color="auto" w:fill="auto"/>
            <w:vAlign w:val="center"/>
          </w:tcPr>
          <w:p w:rsidR="003B2F27" w:rsidRPr="00CA2754" w:rsidRDefault="003B2F27" w:rsidP="00F47933">
            <w:pPr>
              <w:pStyle w:val="NormalWeb"/>
              <w:widowControl w:val="0"/>
              <w:spacing w:before="0" w:beforeAutospacing="0" w:after="0" w:afterAutospacing="0"/>
              <w:jc w:val="center"/>
              <w:rPr>
                <w:rFonts w:ascii="GHEA Grapalat" w:hAnsi="GHEA Grapalat"/>
                <w:sz w:val="20"/>
              </w:rPr>
            </w:pPr>
          </w:p>
        </w:tc>
        <w:tc>
          <w:tcPr>
            <w:tcW w:w="1612" w:type="dxa"/>
            <w:tcBorders>
              <w:bottom w:val="single" w:sz="4" w:space="0" w:color="auto"/>
            </w:tcBorders>
            <w:shd w:val="clear" w:color="auto" w:fill="auto"/>
            <w:vAlign w:val="center"/>
          </w:tcPr>
          <w:p w:rsidR="003B2F27" w:rsidRPr="002421F6" w:rsidRDefault="003B2F27" w:rsidP="00F47933">
            <w:pPr>
              <w:pStyle w:val="NormalWeb"/>
              <w:widowControl w:val="0"/>
              <w:spacing w:before="0" w:beforeAutospacing="0" w:after="0" w:afterAutospacing="0"/>
              <w:jc w:val="center"/>
              <w:rPr>
                <w:rFonts w:ascii="GHEA Grapalat" w:hAnsi="GHEA Grapalat"/>
                <w:sz w:val="16"/>
                <w:szCs w:val="16"/>
              </w:rPr>
            </w:pPr>
            <w:r w:rsidRPr="002421F6">
              <w:rPr>
                <w:rFonts w:ascii="GHEA Grapalat" w:hAnsi="GHEA Grapalat"/>
                <w:sz w:val="16"/>
                <w:szCs w:val="16"/>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2421F6" w:rsidRDefault="003B2F27" w:rsidP="00F47933">
            <w:pPr>
              <w:pStyle w:val="NormalWeb"/>
              <w:widowControl w:val="0"/>
              <w:spacing w:before="0" w:beforeAutospacing="0" w:after="0" w:afterAutospacing="0"/>
              <w:jc w:val="center"/>
              <w:rPr>
                <w:rFonts w:ascii="GHEA Grapalat" w:hAnsi="GHEA Grapalat"/>
                <w:sz w:val="16"/>
                <w:szCs w:val="16"/>
              </w:rPr>
            </w:pPr>
            <w:r w:rsidRPr="002421F6">
              <w:rPr>
                <w:rFonts w:ascii="GHEA Grapalat" w:hAnsi="GHEA Grapalat"/>
                <w:sz w:val="16"/>
                <w:szCs w:val="16"/>
              </w:rPr>
              <w:t>фактический</w:t>
            </w:r>
          </w:p>
        </w:tc>
        <w:tc>
          <w:tcPr>
            <w:tcW w:w="1592" w:type="dxa"/>
            <w:tcBorders>
              <w:bottom w:val="single" w:sz="4" w:space="0" w:color="auto"/>
            </w:tcBorders>
            <w:shd w:val="clear" w:color="auto" w:fill="auto"/>
            <w:vAlign w:val="center"/>
          </w:tcPr>
          <w:p w:rsidR="003B2F27" w:rsidRPr="002421F6" w:rsidRDefault="003B2F27" w:rsidP="00F47933">
            <w:pPr>
              <w:pStyle w:val="NormalWeb"/>
              <w:widowControl w:val="0"/>
              <w:spacing w:before="0" w:beforeAutospacing="0" w:after="0" w:afterAutospacing="0"/>
              <w:jc w:val="center"/>
              <w:rPr>
                <w:rFonts w:ascii="GHEA Grapalat" w:hAnsi="GHEA Grapalat"/>
                <w:sz w:val="16"/>
                <w:szCs w:val="16"/>
              </w:rPr>
            </w:pPr>
            <w:r w:rsidRPr="002421F6">
              <w:rPr>
                <w:rFonts w:ascii="GHEA Grapalat" w:hAnsi="GHEA Grapalat"/>
                <w:sz w:val="16"/>
                <w:szCs w:val="16"/>
              </w:rPr>
              <w:t>по графику закупки, утвержденному Договором</w:t>
            </w:r>
          </w:p>
        </w:tc>
        <w:tc>
          <w:tcPr>
            <w:tcW w:w="1080" w:type="dxa"/>
            <w:tcBorders>
              <w:bottom w:val="single" w:sz="4" w:space="0" w:color="auto"/>
            </w:tcBorders>
            <w:shd w:val="clear" w:color="auto" w:fill="auto"/>
            <w:vAlign w:val="center"/>
          </w:tcPr>
          <w:p w:rsidR="003B2F27" w:rsidRPr="002421F6" w:rsidRDefault="003B2F27" w:rsidP="00F47933">
            <w:pPr>
              <w:pStyle w:val="NormalWeb"/>
              <w:widowControl w:val="0"/>
              <w:spacing w:before="0" w:beforeAutospacing="0" w:after="0" w:afterAutospacing="0"/>
              <w:jc w:val="center"/>
              <w:rPr>
                <w:rFonts w:ascii="GHEA Grapalat" w:hAnsi="GHEA Grapalat"/>
                <w:sz w:val="16"/>
                <w:szCs w:val="16"/>
              </w:rPr>
            </w:pPr>
            <w:r w:rsidRPr="002421F6">
              <w:rPr>
                <w:rFonts w:ascii="GHEA Grapalat" w:hAnsi="GHEA Grapalat"/>
                <w:sz w:val="16"/>
                <w:szCs w:val="16"/>
              </w:rPr>
              <w:t>фактический</w:t>
            </w:r>
          </w:p>
        </w:tc>
        <w:tc>
          <w:tcPr>
            <w:tcW w:w="1170" w:type="dxa"/>
            <w:vMerge/>
            <w:tcBorders>
              <w:bottom w:val="single" w:sz="4" w:space="0" w:color="auto"/>
            </w:tcBorders>
            <w:shd w:val="clear" w:color="auto" w:fill="auto"/>
            <w:vAlign w:val="center"/>
          </w:tcPr>
          <w:p w:rsidR="003B2F27" w:rsidRPr="00CA2754" w:rsidRDefault="003B2F27" w:rsidP="00F47933">
            <w:pPr>
              <w:pStyle w:val="NormalWeb"/>
              <w:widowControl w:val="0"/>
              <w:spacing w:before="0" w:beforeAutospacing="0" w:after="0" w:afterAutospacing="0"/>
              <w:jc w:val="center"/>
              <w:rPr>
                <w:rFonts w:ascii="GHEA Grapalat" w:hAnsi="GHEA Grapalat"/>
                <w:sz w:val="20"/>
              </w:rPr>
            </w:pPr>
          </w:p>
        </w:tc>
        <w:tc>
          <w:tcPr>
            <w:tcW w:w="977" w:type="dxa"/>
            <w:vMerge/>
            <w:tcBorders>
              <w:bottom w:val="single" w:sz="4" w:space="0" w:color="auto"/>
            </w:tcBorders>
            <w:shd w:val="clear" w:color="auto" w:fill="auto"/>
            <w:vAlign w:val="center"/>
          </w:tcPr>
          <w:p w:rsidR="003B2F27" w:rsidRPr="00CA2754" w:rsidRDefault="003B2F27" w:rsidP="00F47933">
            <w:pPr>
              <w:pStyle w:val="NormalWeb"/>
              <w:widowControl w:val="0"/>
              <w:spacing w:before="0" w:beforeAutospacing="0" w:after="0" w:afterAutospacing="0"/>
              <w:jc w:val="center"/>
              <w:rPr>
                <w:rFonts w:ascii="GHEA Grapalat" w:hAnsi="GHEA Grapalat"/>
                <w:sz w:val="20"/>
              </w:rPr>
            </w:pPr>
          </w:p>
        </w:tc>
      </w:tr>
      <w:tr w:rsidR="003B2F27" w:rsidRPr="00CA2754" w:rsidTr="002421F6">
        <w:trPr>
          <w:jc w:val="center"/>
        </w:trPr>
        <w:tc>
          <w:tcPr>
            <w:tcW w:w="357" w:type="dxa"/>
            <w:shd w:val="clear" w:color="auto" w:fill="auto"/>
            <w:vAlign w:val="center"/>
          </w:tcPr>
          <w:p w:rsidR="003B2F27" w:rsidRPr="00CA2754" w:rsidRDefault="003B2F27" w:rsidP="00F47933">
            <w:pPr>
              <w:pStyle w:val="NormalWeb"/>
              <w:widowControl w:val="0"/>
              <w:spacing w:before="0" w:beforeAutospacing="0" w:after="0" w:afterAutospacing="0"/>
              <w:jc w:val="center"/>
              <w:rPr>
                <w:rFonts w:ascii="GHEA Grapalat" w:hAnsi="GHEA Grapalat"/>
                <w:sz w:val="20"/>
              </w:rPr>
            </w:pPr>
          </w:p>
        </w:tc>
        <w:tc>
          <w:tcPr>
            <w:tcW w:w="1173" w:type="dxa"/>
            <w:shd w:val="clear" w:color="auto" w:fill="auto"/>
            <w:vAlign w:val="center"/>
          </w:tcPr>
          <w:p w:rsidR="003B2F27" w:rsidRPr="00CA2754" w:rsidRDefault="003B2F27" w:rsidP="00F47933">
            <w:pPr>
              <w:pStyle w:val="NormalWeb"/>
              <w:widowControl w:val="0"/>
              <w:spacing w:before="0" w:beforeAutospacing="0" w:after="0" w:afterAutospacing="0"/>
              <w:jc w:val="center"/>
              <w:rPr>
                <w:rFonts w:ascii="GHEA Grapalat" w:hAnsi="GHEA Grapalat"/>
                <w:sz w:val="20"/>
              </w:rPr>
            </w:pPr>
          </w:p>
        </w:tc>
        <w:tc>
          <w:tcPr>
            <w:tcW w:w="1628" w:type="dxa"/>
            <w:shd w:val="clear" w:color="auto" w:fill="auto"/>
            <w:vAlign w:val="center"/>
          </w:tcPr>
          <w:p w:rsidR="003B2F27" w:rsidRPr="00CA2754" w:rsidRDefault="003B2F27" w:rsidP="00F47933">
            <w:pPr>
              <w:pStyle w:val="NormalWeb"/>
              <w:widowControl w:val="0"/>
              <w:spacing w:before="0" w:beforeAutospacing="0" w:after="0" w:afterAutospacing="0"/>
              <w:jc w:val="center"/>
              <w:rPr>
                <w:rFonts w:ascii="GHEA Grapalat" w:hAnsi="GHEA Grapalat"/>
                <w:sz w:val="20"/>
              </w:rPr>
            </w:pPr>
          </w:p>
        </w:tc>
        <w:tc>
          <w:tcPr>
            <w:tcW w:w="1612" w:type="dxa"/>
            <w:shd w:val="clear" w:color="auto" w:fill="auto"/>
            <w:vAlign w:val="center"/>
          </w:tcPr>
          <w:p w:rsidR="003B2F27" w:rsidRPr="00CA2754" w:rsidRDefault="003B2F27" w:rsidP="00F47933">
            <w:pPr>
              <w:pStyle w:val="NormalWeb"/>
              <w:widowControl w:val="0"/>
              <w:spacing w:before="0" w:beforeAutospacing="0" w:after="0" w:afterAutospacing="0"/>
              <w:jc w:val="center"/>
              <w:rPr>
                <w:rFonts w:ascii="GHEA Grapalat" w:hAnsi="GHEA Grapalat"/>
                <w:sz w:val="20"/>
              </w:rPr>
            </w:pPr>
          </w:p>
        </w:tc>
        <w:tc>
          <w:tcPr>
            <w:tcW w:w="1116" w:type="dxa"/>
            <w:shd w:val="clear" w:color="auto" w:fill="auto"/>
            <w:vAlign w:val="center"/>
          </w:tcPr>
          <w:p w:rsidR="003B2F27" w:rsidRPr="00CA2754" w:rsidRDefault="003B2F27" w:rsidP="00F47933">
            <w:pPr>
              <w:pStyle w:val="NormalWeb"/>
              <w:widowControl w:val="0"/>
              <w:spacing w:before="0" w:beforeAutospacing="0" w:after="0" w:afterAutospacing="0"/>
              <w:jc w:val="center"/>
              <w:rPr>
                <w:rFonts w:ascii="GHEA Grapalat" w:hAnsi="GHEA Grapalat"/>
                <w:sz w:val="20"/>
              </w:rPr>
            </w:pPr>
          </w:p>
        </w:tc>
        <w:tc>
          <w:tcPr>
            <w:tcW w:w="1592" w:type="dxa"/>
            <w:shd w:val="clear" w:color="auto" w:fill="auto"/>
            <w:vAlign w:val="center"/>
          </w:tcPr>
          <w:p w:rsidR="003B2F27" w:rsidRPr="00CA2754" w:rsidRDefault="003B2F27" w:rsidP="00F47933">
            <w:pPr>
              <w:pStyle w:val="NormalWeb"/>
              <w:widowControl w:val="0"/>
              <w:spacing w:before="0" w:beforeAutospacing="0" w:after="0" w:afterAutospacing="0"/>
              <w:jc w:val="center"/>
              <w:rPr>
                <w:rFonts w:ascii="GHEA Grapalat" w:hAnsi="GHEA Grapalat"/>
                <w:sz w:val="20"/>
              </w:rPr>
            </w:pPr>
          </w:p>
        </w:tc>
        <w:tc>
          <w:tcPr>
            <w:tcW w:w="1080" w:type="dxa"/>
            <w:shd w:val="clear" w:color="auto" w:fill="auto"/>
            <w:vAlign w:val="center"/>
          </w:tcPr>
          <w:p w:rsidR="003B2F27" w:rsidRPr="00CA2754" w:rsidRDefault="003B2F27" w:rsidP="00F47933">
            <w:pPr>
              <w:pStyle w:val="NormalWeb"/>
              <w:widowControl w:val="0"/>
              <w:spacing w:before="0" w:beforeAutospacing="0" w:after="0" w:afterAutospacing="0"/>
              <w:jc w:val="center"/>
              <w:rPr>
                <w:rFonts w:ascii="GHEA Grapalat" w:hAnsi="GHEA Grapalat"/>
                <w:sz w:val="20"/>
              </w:rPr>
            </w:pPr>
          </w:p>
        </w:tc>
        <w:tc>
          <w:tcPr>
            <w:tcW w:w="1170" w:type="dxa"/>
            <w:shd w:val="clear" w:color="auto" w:fill="auto"/>
            <w:vAlign w:val="center"/>
          </w:tcPr>
          <w:p w:rsidR="003B2F27" w:rsidRPr="00CA2754" w:rsidRDefault="003B2F27" w:rsidP="00F47933">
            <w:pPr>
              <w:pStyle w:val="NormalWeb"/>
              <w:widowControl w:val="0"/>
              <w:spacing w:before="0" w:beforeAutospacing="0" w:after="0" w:afterAutospacing="0"/>
              <w:jc w:val="center"/>
              <w:rPr>
                <w:rFonts w:ascii="GHEA Grapalat" w:hAnsi="GHEA Grapalat"/>
                <w:sz w:val="20"/>
              </w:rPr>
            </w:pPr>
          </w:p>
        </w:tc>
        <w:tc>
          <w:tcPr>
            <w:tcW w:w="977" w:type="dxa"/>
            <w:shd w:val="clear" w:color="auto" w:fill="auto"/>
            <w:vAlign w:val="center"/>
          </w:tcPr>
          <w:p w:rsidR="003B2F27" w:rsidRPr="00CA2754" w:rsidRDefault="003B2F27" w:rsidP="00F47933">
            <w:pPr>
              <w:pStyle w:val="NormalWeb"/>
              <w:widowControl w:val="0"/>
              <w:spacing w:before="0" w:beforeAutospacing="0" w:after="0" w:afterAutospacing="0"/>
              <w:jc w:val="center"/>
              <w:rPr>
                <w:rFonts w:ascii="GHEA Grapalat" w:hAnsi="GHEA Grapalat"/>
                <w:sz w:val="20"/>
              </w:rPr>
            </w:pPr>
          </w:p>
        </w:tc>
      </w:tr>
    </w:tbl>
    <w:p w:rsidR="003B2F27" w:rsidRPr="00F47933" w:rsidRDefault="003B2F27" w:rsidP="00F47933">
      <w:pPr>
        <w:widowControl w:val="0"/>
        <w:ind w:firstLine="567"/>
        <w:jc w:val="both"/>
        <w:rPr>
          <w:rFonts w:ascii="GHEA Grapalat" w:hAnsi="GHEA Grapalat"/>
          <w:iCs/>
          <w:snapToGrid w:val="0"/>
          <w:color w:val="000000"/>
          <w:sz w:val="16"/>
          <w:szCs w:val="16"/>
        </w:rPr>
      </w:pPr>
      <w:r w:rsidRPr="00F47933">
        <w:rPr>
          <w:rFonts w:ascii="GHEA Grapalat" w:hAnsi="GHEA Grapalat"/>
          <w:sz w:val="16"/>
          <w:szCs w:val="16"/>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10598" w:type="dxa"/>
        <w:jc w:val="center"/>
        <w:tblCellSpacing w:w="7" w:type="dxa"/>
        <w:tblCellMar>
          <w:left w:w="0" w:type="dxa"/>
          <w:right w:w="0" w:type="dxa"/>
        </w:tblCellMar>
        <w:tblLook w:val="0000" w:firstRow="0" w:lastRow="0" w:firstColumn="0" w:lastColumn="0" w:noHBand="0" w:noVBand="0"/>
      </w:tblPr>
      <w:tblGrid>
        <w:gridCol w:w="5299"/>
        <w:gridCol w:w="5299"/>
      </w:tblGrid>
      <w:tr w:rsidR="003B2F27" w:rsidRPr="00AD29CE" w:rsidTr="002421F6">
        <w:trPr>
          <w:trHeight w:val="666"/>
          <w:tblCellSpacing w:w="7" w:type="dxa"/>
          <w:jc w:val="center"/>
        </w:trPr>
        <w:tc>
          <w:tcPr>
            <w:tcW w:w="0" w:type="auto"/>
            <w:vAlign w:val="center"/>
          </w:tcPr>
          <w:p w:rsidR="003B2F27" w:rsidRPr="002421F6" w:rsidRDefault="003B2F27" w:rsidP="005B7138">
            <w:pPr>
              <w:widowControl w:val="0"/>
              <w:spacing w:after="160" w:line="360" w:lineRule="auto"/>
              <w:jc w:val="center"/>
              <w:rPr>
                <w:rFonts w:ascii="GHEA Grapalat" w:hAnsi="GHEA Grapalat"/>
                <w:iCs/>
                <w:color w:val="000000"/>
                <w:sz w:val="16"/>
                <w:szCs w:val="16"/>
              </w:rPr>
            </w:pPr>
            <w:r w:rsidRPr="002421F6">
              <w:rPr>
                <w:rFonts w:ascii="GHEA Grapalat" w:hAnsi="GHEA Grapalat"/>
                <w:color w:val="000000"/>
                <w:sz w:val="16"/>
                <w:szCs w:val="16"/>
              </w:rPr>
              <w:t xml:space="preserve">Услугу сдал </w:t>
            </w:r>
          </w:p>
        </w:tc>
        <w:tc>
          <w:tcPr>
            <w:tcW w:w="0" w:type="auto"/>
            <w:vAlign w:val="center"/>
          </w:tcPr>
          <w:p w:rsidR="003B2F27" w:rsidRPr="002421F6" w:rsidRDefault="003B2F27" w:rsidP="005B7138">
            <w:pPr>
              <w:widowControl w:val="0"/>
              <w:spacing w:after="160" w:line="360" w:lineRule="auto"/>
              <w:jc w:val="center"/>
              <w:rPr>
                <w:rFonts w:ascii="GHEA Grapalat" w:hAnsi="GHEA Grapalat"/>
                <w:iCs/>
                <w:color w:val="000000"/>
                <w:sz w:val="16"/>
                <w:szCs w:val="16"/>
              </w:rPr>
            </w:pPr>
            <w:r w:rsidRPr="002421F6">
              <w:rPr>
                <w:rFonts w:ascii="GHEA Grapalat" w:hAnsi="GHEA Grapalat"/>
                <w:color w:val="000000"/>
                <w:sz w:val="16"/>
                <w:szCs w:val="16"/>
              </w:rPr>
              <w:t>Услугу принял</w:t>
            </w:r>
          </w:p>
        </w:tc>
      </w:tr>
      <w:tr w:rsidR="003B2F27" w:rsidRPr="00AD29CE" w:rsidTr="002421F6">
        <w:trPr>
          <w:trHeight w:val="949"/>
          <w:tblCellSpacing w:w="7" w:type="dxa"/>
          <w:jc w:val="center"/>
        </w:trPr>
        <w:tc>
          <w:tcPr>
            <w:tcW w:w="0" w:type="auto"/>
            <w:vAlign w:val="center"/>
          </w:tcPr>
          <w:p w:rsidR="003B2F27" w:rsidRPr="002421F6" w:rsidRDefault="003B2F27" w:rsidP="00F47933">
            <w:pPr>
              <w:widowControl w:val="0"/>
              <w:jc w:val="center"/>
              <w:rPr>
                <w:rFonts w:ascii="GHEA Grapalat" w:hAnsi="GHEA Grapalat"/>
                <w:iCs/>
                <w:sz w:val="16"/>
                <w:szCs w:val="16"/>
              </w:rPr>
            </w:pPr>
            <w:r w:rsidRPr="002421F6">
              <w:rPr>
                <w:rFonts w:ascii="GHEA Grapalat" w:hAnsi="GHEA Grapalat"/>
                <w:sz w:val="16"/>
                <w:szCs w:val="16"/>
              </w:rPr>
              <w:t xml:space="preserve">___________________________ </w:t>
            </w:r>
          </w:p>
          <w:p w:rsidR="003B2F27" w:rsidRPr="002421F6" w:rsidRDefault="003B2F27" w:rsidP="00F47933">
            <w:pPr>
              <w:widowControl w:val="0"/>
              <w:spacing w:after="160"/>
              <w:jc w:val="center"/>
              <w:rPr>
                <w:rFonts w:ascii="GHEA Grapalat" w:hAnsi="GHEA Grapalat"/>
                <w:iCs/>
                <w:sz w:val="16"/>
                <w:szCs w:val="16"/>
                <w:vertAlign w:val="superscript"/>
              </w:rPr>
            </w:pPr>
            <w:r w:rsidRPr="002421F6">
              <w:rPr>
                <w:rFonts w:ascii="GHEA Grapalat" w:hAnsi="GHEA Grapalat"/>
                <w:sz w:val="16"/>
                <w:szCs w:val="16"/>
                <w:vertAlign w:val="superscript"/>
              </w:rPr>
              <w:t xml:space="preserve">подпись </w:t>
            </w:r>
          </w:p>
        </w:tc>
        <w:tc>
          <w:tcPr>
            <w:tcW w:w="0" w:type="auto"/>
            <w:vAlign w:val="center"/>
          </w:tcPr>
          <w:p w:rsidR="003B2F27" w:rsidRPr="002421F6" w:rsidRDefault="003B2F27" w:rsidP="00F47933">
            <w:pPr>
              <w:widowControl w:val="0"/>
              <w:jc w:val="center"/>
              <w:rPr>
                <w:rFonts w:ascii="GHEA Grapalat" w:hAnsi="GHEA Grapalat"/>
                <w:iCs/>
                <w:sz w:val="16"/>
                <w:szCs w:val="16"/>
              </w:rPr>
            </w:pPr>
            <w:r w:rsidRPr="002421F6">
              <w:rPr>
                <w:rFonts w:ascii="GHEA Grapalat" w:hAnsi="GHEA Grapalat"/>
                <w:sz w:val="16"/>
                <w:szCs w:val="16"/>
              </w:rPr>
              <w:t>___________________________</w:t>
            </w:r>
          </w:p>
          <w:p w:rsidR="003B2F27" w:rsidRPr="002421F6" w:rsidRDefault="003B2F27" w:rsidP="00F47933">
            <w:pPr>
              <w:widowControl w:val="0"/>
              <w:spacing w:after="160"/>
              <w:jc w:val="center"/>
              <w:rPr>
                <w:rFonts w:ascii="GHEA Grapalat" w:hAnsi="GHEA Grapalat"/>
                <w:iCs/>
                <w:sz w:val="16"/>
                <w:szCs w:val="16"/>
                <w:vertAlign w:val="superscript"/>
              </w:rPr>
            </w:pPr>
            <w:r w:rsidRPr="002421F6">
              <w:rPr>
                <w:rFonts w:ascii="GHEA Grapalat" w:hAnsi="GHEA Grapalat"/>
                <w:sz w:val="16"/>
                <w:szCs w:val="16"/>
                <w:vertAlign w:val="superscript"/>
              </w:rPr>
              <w:t xml:space="preserve">подпись </w:t>
            </w:r>
          </w:p>
        </w:tc>
      </w:tr>
      <w:tr w:rsidR="003B2F27" w:rsidRPr="00AD29CE" w:rsidTr="002421F6">
        <w:trPr>
          <w:trHeight w:val="1003"/>
          <w:tblCellSpacing w:w="7" w:type="dxa"/>
          <w:jc w:val="center"/>
        </w:trPr>
        <w:tc>
          <w:tcPr>
            <w:tcW w:w="0" w:type="auto"/>
            <w:vAlign w:val="center"/>
          </w:tcPr>
          <w:p w:rsidR="003B2F27" w:rsidRPr="002421F6" w:rsidRDefault="003B2F27" w:rsidP="002421F6">
            <w:pPr>
              <w:widowControl w:val="0"/>
              <w:jc w:val="center"/>
              <w:rPr>
                <w:rFonts w:ascii="GHEA Grapalat" w:hAnsi="GHEA Grapalat"/>
                <w:iCs/>
                <w:sz w:val="16"/>
                <w:szCs w:val="16"/>
              </w:rPr>
            </w:pPr>
            <w:r w:rsidRPr="002421F6">
              <w:rPr>
                <w:rFonts w:ascii="GHEA Grapalat" w:hAnsi="GHEA Grapalat"/>
                <w:sz w:val="16"/>
                <w:szCs w:val="16"/>
              </w:rPr>
              <w:t xml:space="preserve">___________________________ </w:t>
            </w:r>
          </w:p>
          <w:p w:rsidR="003B2F27" w:rsidRPr="002421F6" w:rsidRDefault="003B2F27" w:rsidP="002421F6">
            <w:pPr>
              <w:widowControl w:val="0"/>
              <w:spacing w:after="160"/>
              <w:jc w:val="center"/>
              <w:rPr>
                <w:rFonts w:ascii="GHEA Grapalat" w:hAnsi="GHEA Grapalat"/>
                <w:iCs/>
                <w:sz w:val="16"/>
                <w:szCs w:val="16"/>
                <w:vertAlign w:val="superscript"/>
              </w:rPr>
            </w:pPr>
            <w:r w:rsidRPr="002421F6">
              <w:rPr>
                <w:rFonts w:ascii="GHEA Grapalat" w:hAnsi="GHEA Grapalat"/>
                <w:sz w:val="16"/>
                <w:szCs w:val="16"/>
                <w:vertAlign w:val="superscript"/>
              </w:rPr>
              <w:t>фамилия, имя</w:t>
            </w:r>
          </w:p>
        </w:tc>
        <w:tc>
          <w:tcPr>
            <w:tcW w:w="0" w:type="auto"/>
            <w:vAlign w:val="center"/>
          </w:tcPr>
          <w:p w:rsidR="003B2F27" w:rsidRPr="002421F6" w:rsidRDefault="003B2F27" w:rsidP="002421F6">
            <w:pPr>
              <w:widowControl w:val="0"/>
              <w:jc w:val="center"/>
              <w:rPr>
                <w:rFonts w:ascii="GHEA Grapalat" w:hAnsi="GHEA Grapalat"/>
                <w:iCs/>
                <w:sz w:val="16"/>
                <w:szCs w:val="16"/>
              </w:rPr>
            </w:pPr>
            <w:r w:rsidRPr="002421F6">
              <w:rPr>
                <w:rFonts w:ascii="GHEA Grapalat" w:hAnsi="GHEA Grapalat"/>
                <w:sz w:val="16"/>
                <w:szCs w:val="16"/>
              </w:rPr>
              <w:t>___________________________</w:t>
            </w:r>
          </w:p>
          <w:p w:rsidR="003B2F27" w:rsidRPr="002421F6" w:rsidRDefault="003B2F27" w:rsidP="002421F6">
            <w:pPr>
              <w:widowControl w:val="0"/>
              <w:spacing w:after="160"/>
              <w:jc w:val="center"/>
              <w:rPr>
                <w:rFonts w:ascii="GHEA Grapalat" w:hAnsi="GHEA Grapalat"/>
                <w:iCs/>
                <w:sz w:val="16"/>
                <w:szCs w:val="16"/>
                <w:vertAlign w:val="superscript"/>
              </w:rPr>
            </w:pPr>
            <w:r w:rsidRPr="002421F6">
              <w:rPr>
                <w:rFonts w:ascii="GHEA Grapalat" w:hAnsi="GHEA Grapalat"/>
                <w:sz w:val="16"/>
                <w:szCs w:val="16"/>
                <w:vertAlign w:val="superscript"/>
              </w:rPr>
              <w:t>фамилия, имя</w:t>
            </w:r>
          </w:p>
        </w:tc>
      </w:tr>
      <w:tr w:rsidR="003B2F27" w:rsidRPr="00AD29CE" w:rsidTr="002421F6">
        <w:trPr>
          <w:trHeight w:val="560"/>
          <w:tblCellSpacing w:w="7" w:type="dxa"/>
          <w:jc w:val="center"/>
        </w:trPr>
        <w:tc>
          <w:tcPr>
            <w:tcW w:w="0" w:type="auto"/>
            <w:vAlign w:val="center"/>
          </w:tcPr>
          <w:p w:rsidR="003B2F27" w:rsidRPr="002421F6" w:rsidRDefault="003B2F27" w:rsidP="002421F6">
            <w:pPr>
              <w:widowControl w:val="0"/>
              <w:spacing w:after="160"/>
              <w:rPr>
                <w:rFonts w:ascii="GHEA Grapalat" w:hAnsi="GHEA Grapalat"/>
                <w:iCs/>
                <w:color w:val="000000"/>
                <w:sz w:val="16"/>
                <w:szCs w:val="16"/>
              </w:rPr>
            </w:pPr>
            <w:r w:rsidRPr="002421F6">
              <w:rPr>
                <w:rFonts w:ascii="GHEA Grapalat" w:hAnsi="GHEA Grapalat"/>
                <w:color w:val="000000"/>
                <w:sz w:val="16"/>
                <w:szCs w:val="16"/>
              </w:rPr>
              <w:t>М. П.</w:t>
            </w:r>
          </w:p>
        </w:tc>
        <w:tc>
          <w:tcPr>
            <w:tcW w:w="0" w:type="auto"/>
            <w:vAlign w:val="center"/>
          </w:tcPr>
          <w:p w:rsidR="003B2F27" w:rsidRPr="002421F6" w:rsidRDefault="003B2F27" w:rsidP="002421F6">
            <w:pPr>
              <w:widowControl w:val="0"/>
              <w:spacing w:after="160"/>
              <w:rPr>
                <w:rFonts w:ascii="GHEA Grapalat" w:hAnsi="GHEA Grapalat"/>
                <w:iCs/>
                <w:color w:val="000000"/>
                <w:sz w:val="16"/>
                <w:szCs w:val="16"/>
              </w:rPr>
            </w:pPr>
            <w:r w:rsidRPr="002421F6">
              <w:rPr>
                <w:rFonts w:ascii="GHEA Grapalat" w:hAnsi="GHEA Grapalat"/>
                <w:color w:val="000000"/>
                <w:sz w:val="16"/>
                <w:szCs w:val="16"/>
              </w:rPr>
              <w:t>М. П.</w:t>
            </w:r>
          </w:p>
        </w:tc>
      </w:tr>
    </w:tbl>
    <w:p w:rsidR="00AF59D0" w:rsidRDefault="00AF59D0" w:rsidP="002421F6">
      <w:pPr>
        <w:widowControl w:val="0"/>
        <w:autoSpaceDE w:val="0"/>
        <w:autoSpaceDN w:val="0"/>
        <w:adjustRightInd w:val="0"/>
        <w:jc w:val="right"/>
        <w:rPr>
          <w:rFonts w:ascii="GHEA Grapalat" w:hAnsi="GHEA Grapalat"/>
          <w:i/>
        </w:rPr>
      </w:pPr>
    </w:p>
    <w:p w:rsidR="00AF59D0" w:rsidRDefault="00AF59D0" w:rsidP="002421F6">
      <w:pPr>
        <w:widowControl w:val="0"/>
        <w:autoSpaceDE w:val="0"/>
        <w:autoSpaceDN w:val="0"/>
        <w:adjustRightInd w:val="0"/>
        <w:jc w:val="right"/>
        <w:rPr>
          <w:rFonts w:ascii="GHEA Grapalat" w:hAnsi="GHEA Grapalat"/>
          <w:i/>
        </w:rPr>
      </w:pPr>
    </w:p>
    <w:p w:rsidR="00AF59D0" w:rsidRDefault="00AF59D0" w:rsidP="002421F6">
      <w:pPr>
        <w:widowControl w:val="0"/>
        <w:autoSpaceDE w:val="0"/>
        <w:autoSpaceDN w:val="0"/>
        <w:adjustRightInd w:val="0"/>
        <w:jc w:val="right"/>
        <w:rPr>
          <w:rFonts w:ascii="GHEA Grapalat" w:hAnsi="GHEA Grapalat"/>
          <w:i/>
        </w:rPr>
      </w:pPr>
    </w:p>
    <w:p w:rsidR="003B2F27" w:rsidRPr="00AD29CE" w:rsidRDefault="003B2F27" w:rsidP="002421F6">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2421F6">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5A78CD" w:rsidRDefault="003B2F27" w:rsidP="002421F6">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2421F6">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2421F6">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2421F6">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2421F6">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2421F6">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2421F6">
      <w:pPr>
        <w:widowControl w:val="0"/>
        <w:tabs>
          <w:tab w:val="left" w:pos="360"/>
          <w:tab w:val="left" w:pos="540"/>
        </w:tabs>
        <w:spacing w:after="160"/>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2421F6">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2421F6">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2421F6">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2421F6">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2421F6">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2421F6">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2421F6">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2421F6">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2421F6">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2421F6">
            <w:pPr>
              <w:widowControl w:val="0"/>
              <w:spacing w:after="120"/>
              <w:rPr>
                <w:rFonts w:ascii="GHEA Grapalat" w:hAnsi="GHEA Grapalat" w:cs="Sylfaen"/>
              </w:rPr>
            </w:pPr>
          </w:p>
        </w:tc>
      </w:tr>
    </w:tbl>
    <w:p w:rsidR="003B2F27" w:rsidRPr="00AD29CE" w:rsidRDefault="003B2F27" w:rsidP="002421F6">
      <w:pPr>
        <w:widowControl w:val="0"/>
        <w:spacing w:after="160"/>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2421F6">
      <w:pPr>
        <w:rPr>
          <w:rFonts w:ascii="GHEA Grapalat" w:hAnsi="GHEA Grapalat" w:cs="Sylfaen"/>
        </w:rPr>
      </w:pPr>
    </w:p>
    <w:p w:rsidR="003B2F27" w:rsidRPr="00AD29CE" w:rsidRDefault="003B2F27" w:rsidP="002421F6">
      <w:pPr>
        <w:widowControl w:val="0"/>
        <w:spacing w:after="160"/>
        <w:jc w:val="center"/>
        <w:rPr>
          <w:rFonts w:ascii="GHEA Grapalat" w:hAnsi="GHEA Grapalat" w:cs="Sylfaen"/>
        </w:rPr>
      </w:pPr>
      <w:r w:rsidRPr="00AD29CE">
        <w:rPr>
          <w:rFonts w:ascii="GHEA Grapalat" w:hAnsi="GHEA Grapalat"/>
        </w:rPr>
        <w:t>СТОРОНЫ</w:t>
      </w:r>
    </w:p>
    <w:p w:rsidR="003B2F27" w:rsidRPr="00AD29CE" w:rsidRDefault="003B2F27" w:rsidP="002421F6">
      <w:pPr>
        <w:widowControl w:val="0"/>
        <w:tabs>
          <w:tab w:val="left" w:pos="360"/>
          <w:tab w:val="left" w:pos="540"/>
        </w:tabs>
        <w:spacing w:after="160"/>
        <w:rPr>
          <w:rFonts w:ascii="GHEA Grapalat" w:hAnsi="GHEA Grapalat" w:cs="Sylfaen"/>
        </w:rPr>
      </w:pPr>
    </w:p>
    <w:tbl>
      <w:tblPr>
        <w:tblW w:w="0" w:type="auto"/>
        <w:tblLook w:val="00A0" w:firstRow="1" w:lastRow="0" w:firstColumn="1" w:lastColumn="0" w:noHBand="0" w:noVBand="0"/>
      </w:tblPr>
      <w:tblGrid>
        <w:gridCol w:w="4785"/>
        <w:gridCol w:w="5223"/>
      </w:tblGrid>
      <w:tr w:rsidR="003B2F27" w:rsidRPr="00AD29CE" w:rsidTr="005B7138">
        <w:tc>
          <w:tcPr>
            <w:tcW w:w="4785" w:type="dxa"/>
          </w:tcPr>
          <w:p w:rsidR="003B2F27" w:rsidRPr="00AD29CE" w:rsidRDefault="003B2F27" w:rsidP="002421F6">
            <w:pPr>
              <w:widowControl w:val="0"/>
              <w:tabs>
                <w:tab w:val="left" w:pos="360"/>
                <w:tab w:val="left" w:pos="540"/>
              </w:tabs>
              <w:spacing w:after="160"/>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2421F6">
            <w:pPr>
              <w:widowControl w:val="0"/>
              <w:tabs>
                <w:tab w:val="left" w:pos="360"/>
                <w:tab w:val="left" w:pos="540"/>
              </w:tabs>
              <w:spacing w:after="160"/>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2421F6">
      <w:pPr>
        <w:widowControl w:val="0"/>
        <w:tabs>
          <w:tab w:val="left" w:pos="360"/>
          <w:tab w:val="left" w:pos="540"/>
        </w:tabs>
        <w:spacing w:after="160"/>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2421F6">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2421F6">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2421F6">
            <w:pPr>
              <w:widowControl w:val="0"/>
              <w:spacing w:after="16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2421F6">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2421F6">
            <w:pPr>
              <w:widowControl w:val="0"/>
              <w:spacing w:after="16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2421F6">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2421F6">
            <w:pPr>
              <w:widowControl w:val="0"/>
              <w:spacing w:after="16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2421F6">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2421F6">
            <w:pPr>
              <w:widowControl w:val="0"/>
              <w:spacing w:after="16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2421F6">
            <w:pPr>
              <w:widowControl w:val="0"/>
              <w:spacing w:after="160"/>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2421F6">
            <w:pPr>
              <w:widowControl w:val="0"/>
              <w:spacing w:after="160"/>
              <w:rPr>
                <w:rFonts w:ascii="GHEA Grapalat" w:hAnsi="GHEA Grapalat" w:cs="GHEA Grapalat"/>
                <w:color w:val="000000"/>
              </w:rPr>
            </w:pPr>
          </w:p>
        </w:tc>
      </w:tr>
    </w:tbl>
    <w:p w:rsidR="003B2F27" w:rsidRPr="00AD29CE" w:rsidRDefault="003B2F27" w:rsidP="002421F6">
      <w:pPr>
        <w:widowControl w:val="0"/>
        <w:spacing w:after="160"/>
        <w:ind w:left="-142" w:firstLine="142"/>
        <w:jc w:val="center"/>
        <w:rPr>
          <w:rFonts w:ascii="GHEA Grapalat" w:hAnsi="GHEA Grapalat" w:cs="Sylfaen"/>
          <w:b/>
        </w:rPr>
      </w:pPr>
    </w:p>
    <w:p w:rsidR="003B2F27" w:rsidRPr="00AD29CE" w:rsidRDefault="003B2F27" w:rsidP="002421F6">
      <w:pPr>
        <w:pStyle w:val="norm"/>
        <w:widowControl w:val="0"/>
        <w:spacing w:after="160" w:line="240" w:lineRule="auto"/>
        <w:ind w:firstLine="284"/>
        <w:jc w:val="center"/>
        <w:rPr>
          <w:rFonts w:ascii="GHEA Grapalat" w:hAnsi="GHEA Grapalat"/>
          <w:b/>
          <w:sz w:val="24"/>
          <w:szCs w:val="24"/>
        </w:rPr>
      </w:pPr>
    </w:p>
    <w:p w:rsidR="008D352C" w:rsidRPr="003B2F27" w:rsidRDefault="008D352C" w:rsidP="002421F6">
      <w:pPr>
        <w:widowControl w:val="0"/>
        <w:spacing w:after="160"/>
        <w:ind w:left="-142" w:firstLine="142"/>
        <w:jc w:val="center"/>
        <w:rPr>
          <w:rFonts w:ascii="GHEA Grapalat" w:hAnsi="GHEA Grapalat"/>
          <w:i/>
          <w:lang w:val="en-US"/>
        </w:rPr>
      </w:pPr>
    </w:p>
    <w:sectPr w:rsidR="008D352C" w:rsidRPr="003B2F27" w:rsidSect="002421F6">
      <w:footnotePr>
        <w:pos w:val="beneathText"/>
      </w:footnotePr>
      <w:pgSz w:w="11906" w:h="16838" w:code="9"/>
      <w:pgMar w:top="993" w:right="566" w:bottom="900" w:left="900"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A77" w:rsidRDefault="00D55A77">
      <w:r>
        <w:separator/>
      </w:r>
    </w:p>
  </w:endnote>
  <w:endnote w:type="continuationSeparator" w:id="0">
    <w:p w:rsidR="00D55A77" w:rsidRDefault="00D55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HEA Grapalat">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Armenian">
    <w:charset w:val="00"/>
    <w:family w:val="swiss"/>
    <w:pitch w:val="variable"/>
    <w:sig w:usb0="00000003" w:usb1="00000000" w:usb2="00000000" w:usb3="00000000" w:csb0="00000001" w:csb1="00000000"/>
  </w:font>
  <w:font w:name="Arial LatArm">
    <w:charset w:val="00"/>
    <w:family w:val="swiss"/>
    <w:pitch w:val="variable"/>
    <w:sig w:usb0="00000003" w:usb1="00000000" w:usb2="00000000" w:usb3="00000000" w:csb0="00000001" w:csb1="00000000"/>
  </w:font>
  <w:font w:name="Times Armeni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Tahoma">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Calibri">
    <w:charset w:val="00"/>
    <w:family w:val="swiss"/>
    <w:pitch w:val="variable"/>
    <w:sig w:usb0="E10002FF" w:usb1="4000ACFF" w:usb2="00000009" w:usb3="00000000" w:csb0="000001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Segoe UI Symbol">
    <w:charset w:val="00"/>
    <w:family w:val="swiss"/>
    <w:pitch w:val="variable"/>
    <w:sig w:usb0="8000006F" w:usb1="1200FBEF" w:usb2="0004C000" w:usb3="00000000" w:csb0="00000001" w:csb1="00000000"/>
  </w:font>
  <w:font w:name="Cambria Math">
    <w:panose1 w:val="00000000000000000000"/>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2259135"/>
      <w:docPartObj>
        <w:docPartGallery w:val="Page Numbers (Bottom of Page)"/>
        <w:docPartUnique/>
      </w:docPartObj>
    </w:sdtPr>
    <w:sdtEndPr>
      <w:rPr>
        <w:rFonts w:ascii="GHEA Grapalat" w:hAnsi="GHEA Grapalat"/>
        <w:sz w:val="24"/>
        <w:szCs w:val="24"/>
      </w:rPr>
    </w:sdtEndPr>
    <w:sdtContent>
      <w:p w:rsidR="00C66190" w:rsidRPr="00305BEC" w:rsidRDefault="00C66190">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A323D4">
          <w:rPr>
            <w:rFonts w:ascii="GHEA Grapalat" w:hAnsi="GHEA Grapalat"/>
            <w:noProof/>
            <w:sz w:val="24"/>
            <w:szCs w:val="24"/>
          </w:rPr>
          <w:t>21</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A77" w:rsidRDefault="00D55A77">
      <w:r>
        <w:separator/>
      </w:r>
    </w:p>
  </w:footnote>
  <w:footnote w:type="continuationSeparator" w:id="0">
    <w:p w:rsidR="00D55A77" w:rsidRDefault="00D55A77">
      <w:r>
        <w:continuationSeparator/>
      </w:r>
    </w:p>
  </w:footnote>
  <w:footnote w:id="1">
    <w:p w:rsidR="00C66190" w:rsidRPr="001C4811" w:rsidRDefault="00C66190" w:rsidP="007A5F50">
      <w:pPr>
        <w:pStyle w:val="FootnoteText"/>
        <w:jc w:val="both"/>
        <w:rPr>
          <w:rFonts w:asciiTheme="minorHAnsi" w:hAnsiTheme="minorHAnsi"/>
          <w:i/>
          <w:lang w:val="hy-AM"/>
        </w:rPr>
      </w:pPr>
    </w:p>
  </w:footnote>
  <w:footnote w:id="2">
    <w:p w:rsidR="00C66190" w:rsidRPr="00A31673" w:rsidRDefault="00C66190">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rsidR="00C66190" w:rsidRPr="005D119D" w:rsidRDefault="00C66190" w:rsidP="007D74FE">
      <w:pPr>
        <w:pStyle w:val="FootnoteText"/>
        <w:jc w:val="both"/>
        <w:rPr>
          <w:rFonts w:ascii="GHEA Grapalat" w:hAnsi="GHEA Grapalat"/>
          <w:i/>
        </w:rPr>
      </w:pPr>
      <w:r w:rsidRPr="005D119D">
        <w:rPr>
          <w:rFonts w:ascii="GHEA Grapalat" w:hAnsi="GHEA Grapalat"/>
          <w:i/>
        </w:rPr>
        <w:t>17</w:t>
      </w:r>
      <w:r>
        <w:rPr>
          <w:rFonts w:ascii="GHEA Grapalat" w:hAnsi="GHEA Grapalat"/>
          <w:i/>
        </w:rPr>
        <w:t>.</w:t>
      </w:r>
      <w:r w:rsidRPr="005D119D">
        <w:rPr>
          <w:rFonts w:ascii="GHEA Grapalat" w:hAnsi="GHEA Grapalat"/>
          <w:i/>
        </w:rPr>
        <w:t xml:space="preserve">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w:t>
      </w:r>
      <w:r w:rsidRPr="005D119D">
        <w:rPr>
          <w:rFonts w:ascii="GHEA Grapalat" w:hAnsi="GHEA Grapalat"/>
          <w:i/>
        </w:rPr>
        <w:t>международными организациями (Fitch, Moodys, Standard &amp; Poor's) как минимум в размере суверенного рейтинга Республики Армения". При этом отмечается и размер рейтинга</w:t>
      </w:r>
    </w:p>
    <w:p w:rsidR="00C66190" w:rsidRDefault="00C66190" w:rsidP="006B3E56">
      <w:pPr>
        <w:jc w:val="both"/>
      </w:pPr>
    </w:p>
    <w:p w:rsidR="00C66190" w:rsidRPr="00503980" w:rsidRDefault="00C66190"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66190" w:rsidRPr="00503980" w:rsidRDefault="00C66190"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C66190" w:rsidRPr="00503980" w:rsidRDefault="00C66190"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C66190" w:rsidRDefault="00C66190" w:rsidP="006B3E56">
      <w:pPr>
        <w:pStyle w:val="FootnoteText"/>
        <w:rPr>
          <w:rFonts w:asciiTheme="minorHAnsi" w:hAnsiTheme="minorHAnsi"/>
          <w:lang w:val="af-ZA"/>
        </w:rPr>
      </w:pPr>
    </w:p>
  </w:footnote>
  <w:footnote w:id="4">
    <w:p w:rsidR="00C66190" w:rsidRPr="00DC619D" w:rsidRDefault="00C66190"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5">
    <w:p w:rsidR="00C66190" w:rsidRPr="00D3436F" w:rsidRDefault="00C66190"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C66190" w:rsidRPr="00D3436F" w:rsidRDefault="00C66190">
      <w:pPr>
        <w:pStyle w:val="FootnoteText"/>
        <w:rPr>
          <w:lang w:val="es-ES"/>
        </w:rPr>
      </w:pPr>
    </w:p>
  </w:footnote>
  <w:footnote w:id="6">
    <w:p w:rsidR="00C66190" w:rsidRPr="008842CE" w:rsidRDefault="00C66190" w:rsidP="00794E7A">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C66190" w:rsidRPr="008842CE" w:rsidRDefault="00C66190" w:rsidP="00794E7A">
      <w:pPr>
        <w:pStyle w:val="FootnoteText"/>
        <w:jc w:val="both"/>
        <w:rPr>
          <w:rFonts w:ascii="GHEA Grapalat" w:hAnsi="GHEA Grapalat"/>
        </w:rPr>
      </w:pPr>
    </w:p>
  </w:footnote>
  <w:footnote w:id="7">
    <w:p w:rsidR="00C66190" w:rsidRPr="008842CE" w:rsidRDefault="00C66190" w:rsidP="00794E7A">
      <w:pPr>
        <w:pStyle w:val="FootnoteText"/>
        <w:jc w:val="both"/>
      </w:pPr>
    </w:p>
  </w:footnote>
  <w:footnote w:id="8">
    <w:p w:rsidR="00C66190" w:rsidRPr="008842CE" w:rsidRDefault="00C66190" w:rsidP="00794E7A">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C66190" w:rsidRPr="008842CE" w:rsidRDefault="00C66190" w:rsidP="00794E7A">
      <w:pPr>
        <w:pStyle w:val="FootnoteText"/>
        <w:jc w:val="both"/>
        <w:rPr>
          <w:rFonts w:ascii="GHEA Grapalat" w:hAnsi="GHEA Grapalat"/>
        </w:rPr>
      </w:pPr>
    </w:p>
  </w:footnote>
  <w:footnote w:id="9">
    <w:p w:rsidR="00C66190" w:rsidRPr="008842CE" w:rsidRDefault="00C66190" w:rsidP="00794E7A">
      <w:pPr>
        <w:pStyle w:val="FootnoteText"/>
        <w:jc w:val="both"/>
      </w:pPr>
    </w:p>
  </w:footnote>
  <w:footnote w:id="10">
    <w:p w:rsidR="00C66190" w:rsidRPr="006F5F33" w:rsidRDefault="00C66190"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1">
    <w:p w:rsidR="00C66190" w:rsidRPr="008F6EF8" w:rsidRDefault="00C66190" w:rsidP="003B2F27">
      <w:pPr>
        <w:pStyle w:val="FootnoteText"/>
        <w:rPr>
          <w:rFonts w:asciiTheme="minorHAnsi" w:hAnsiTheme="minorHAnsi"/>
        </w:rPr>
      </w:pPr>
      <w:r>
        <w:rPr>
          <w:rStyle w:val="FootnoteReference"/>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C66190" w:rsidRPr="00576D9C" w:rsidRDefault="00C66190" w:rsidP="003B2F27">
      <w:pPr>
        <w:pStyle w:val="FootnoteText"/>
        <w:rPr>
          <w:rFonts w:asciiTheme="minorHAnsi" w:hAnsiTheme="minorHAnsi"/>
        </w:rPr>
      </w:pPr>
    </w:p>
  </w:footnote>
  <w:footnote w:id="12">
    <w:p w:rsidR="00C66190" w:rsidRPr="00892F7F" w:rsidRDefault="00C66190"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C66190" w:rsidRPr="00552088" w:rsidRDefault="00C66190"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C66190" w:rsidRPr="006F5F33" w:rsidRDefault="00C66190" w:rsidP="003B2F27">
      <w:pPr>
        <w:pStyle w:val="FootnoteText"/>
        <w:jc w:val="both"/>
        <w:rPr>
          <w:rFonts w:ascii="GHEA Grapalat" w:hAnsi="GHEA Grapalat"/>
          <w:lang w:val="hy-AM"/>
        </w:rPr>
      </w:pPr>
      <w:r w:rsidRPr="006F5F33">
        <w:rPr>
          <w:rFonts w:ascii="GHEA Grapalat" w:hAnsi="GHEA Grapalat"/>
          <w:i/>
        </w:rPr>
        <w:t>.</w:t>
      </w:r>
    </w:p>
    <w:p w:rsidR="00C66190" w:rsidRPr="00576D9C" w:rsidRDefault="00C66190" w:rsidP="003B2F27">
      <w:pPr>
        <w:pStyle w:val="FootnoteText"/>
        <w:jc w:val="both"/>
        <w:rPr>
          <w:rFonts w:ascii="GHEA Grapalat" w:hAnsi="GHEA Grapalat"/>
          <w:lang w:val="hy-AM"/>
        </w:rPr>
      </w:pPr>
    </w:p>
  </w:footnote>
  <w:footnote w:id="13">
    <w:p w:rsidR="00C66190" w:rsidRPr="006F5F33" w:rsidRDefault="00C66190"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4">
    <w:p w:rsidR="00C66190" w:rsidRPr="006F5F33" w:rsidRDefault="00C66190"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rsidR="00C66190" w:rsidRPr="006F5F33" w:rsidRDefault="00C66190"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6">
    <w:p w:rsidR="00C66190" w:rsidRPr="0083041F" w:rsidRDefault="00C66190" w:rsidP="007435C2">
      <w:pPr>
        <w:pStyle w:val="FootnoteText"/>
        <w:jc w:val="both"/>
        <w:rPr>
          <w:sz w:val="16"/>
          <w:szCs w:val="16"/>
        </w:rPr>
      </w:pPr>
      <w:r w:rsidRPr="0083041F">
        <w:rPr>
          <w:rStyle w:val="FootnoteReference"/>
          <w:sz w:val="16"/>
          <w:szCs w:val="16"/>
        </w:rPr>
        <w:t>*</w:t>
      </w:r>
      <w:r w:rsidRPr="0083041F">
        <w:rPr>
          <w:sz w:val="16"/>
          <w:szCs w:val="16"/>
        </w:rPr>
        <w:t xml:space="preserve"> </w:t>
      </w:r>
      <w:r w:rsidRPr="0083041F">
        <w:rPr>
          <w:rFonts w:ascii="GHEA Grapalat" w:hAnsi="GHEA Grapalat"/>
          <w:i/>
          <w:sz w:val="16"/>
          <w:szCs w:val="16"/>
        </w:rPr>
        <w:t>Oкончательный срок предоставления услуги не может быть позднее 2</w:t>
      </w:r>
      <w:r w:rsidRPr="00B36FC2">
        <w:rPr>
          <w:rFonts w:ascii="GHEA Grapalat" w:hAnsi="GHEA Grapalat"/>
          <w:i/>
          <w:sz w:val="16"/>
          <w:szCs w:val="16"/>
        </w:rPr>
        <w:t>3</w:t>
      </w:r>
      <w:r w:rsidRPr="0083041F">
        <w:rPr>
          <w:rFonts w:ascii="GHEA Grapalat" w:hAnsi="GHEA Grapalat"/>
          <w:i/>
          <w:sz w:val="16"/>
          <w:szCs w:val="16"/>
        </w:rPr>
        <w:t xml:space="preserve"> декабря данного года.</w:t>
      </w:r>
    </w:p>
  </w:footnote>
  <w:footnote w:id="17">
    <w:p w:rsidR="00C66190" w:rsidRPr="00CA2754" w:rsidRDefault="00C66190" w:rsidP="007435C2">
      <w:pPr>
        <w:widowControl w:val="0"/>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 xml:space="preserve">Подлежащие уплате суммы представляются в порядке возрастания. </w:t>
      </w:r>
    </w:p>
    <w:p w:rsidR="00C66190" w:rsidRPr="00CA2754" w:rsidRDefault="00C66190" w:rsidP="007435C2">
      <w:pPr>
        <w:pStyle w:val="FootnoteText"/>
        <w:jc w:val="both"/>
        <w:rPr>
          <w:sz w:val="2"/>
          <w:szCs w:val="2"/>
        </w:rPr>
      </w:pPr>
    </w:p>
  </w:footnote>
  <w:footnote w:id="18">
    <w:p w:rsidR="00C66190" w:rsidRPr="00CA2754" w:rsidRDefault="00C66190" w:rsidP="007435C2">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cs="Symbol"/>
        <w:sz w:val="20"/>
        <w:szCs w:val="22"/>
        <w:lang w:val="hy-AM"/>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2"/>
      <w:numFmt w:val="decimal"/>
      <w:lvlText w:val="%1."/>
      <w:lvlJc w:val="left"/>
      <w:pPr>
        <w:tabs>
          <w:tab w:val="num" w:pos="708"/>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Num5"/>
    <w:lvl w:ilvl="0">
      <w:start w:val="1"/>
      <w:numFmt w:val="decimal"/>
      <w:lvlText w:val="%1."/>
      <w:lvlJc w:val="left"/>
      <w:pPr>
        <w:tabs>
          <w:tab w:val="num" w:pos="720"/>
        </w:tabs>
        <w:ind w:left="720" w:hanging="360"/>
      </w:pPr>
      <w:rPr>
        <w:rFonts w:ascii="GHEA Grapalat" w:hAnsi="GHEA Grapalat"/>
        <w:b/>
        <w:sz w:val="20"/>
        <w:szCs w:val="24"/>
      </w:rPr>
    </w:lvl>
    <w:lvl w:ilvl="1">
      <w:start w:val="2"/>
      <w:numFmt w:val="decimal"/>
      <w:lvlText w:val="%1.%2"/>
      <w:lvlJc w:val="left"/>
      <w:pPr>
        <w:tabs>
          <w:tab w:val="num" w:pos="0"/>
        </w:tabs>
        <w:ind w:left="1065" w:hanging="360"/>
      </w:pPr>
      <w:rPr>
        <w:rFonts w:cs="Arial"/>
        <w:b w:val="0"/>
        <w:sz w:val="24"/>
      </w:rPr>
    </w:lvl>
    <w:lvl w:ilvl="2">
      <w:start w:val="1"/>
      <w:numFmt w:val="decimal"/>
      <w:lvlText w:val="%1.%2.%3"/>
      <w:lvlJc w:val="left"/>
      <w:pPr>
        <w:tabs>
          <w:tab w:val="num" w:pos="0"/>
        </w:tabs>
        <w:ind w:left="1770" w:hanging="720"/>
      </w:pPr>
      <w:rPr>
        <w:rFonts w:cs="Arial"/>
        <w:b w:val="0"/>
        <w:sz w:val="24"/>
      </w:rPr>
    </w:lvl>
    <w:lvl w:ilvl="3">
      <w:start w:val="1"/>
      <w:numFmt w:val="decimal"/>
      <w:lvlText w:val="%1.%2.%3.%4"/>
      <w:lvlJc w:val="left"/>
      <w:pPr>
        <w:tabs>
          <w:tab w:val="num" w:pos="0"/>
        </w:tabs>
        <w:ind w:left="2115" w:hanging="720"/>
      </w:pPr>
      <w:rPr>
        <w:rFonts w:cs="Arial"/>
        <w:b w:val="0"/>
        <w:sz w:val="24"/>
      </w:rPr>
    </w:lvl>
    <w:lvl w:ilvl="4">
      <w:start w:val="1"/>
      <w:numFmt w:val="decimal"/>
      <w:lvlText w:val="%1.%2.%3.%4.%5"/>
      <w:lvlJc w:val="left"/>
      <w:pPr>
        <w:tabs>
          <w:tab w:val="num" w:pos="0"/>
        </w:tabs>
        <w:ind w:left="2820" w:hanging="1080"/>
      </w:pPr>
      <w:rPr>
        <w:rFonts w:cs="Arial"/>
        <w:b w:val="0"/>
        <w:sz w:val="24"/>
      </w:rPr>
    </w:lvl>
    <w:lvl w:ilvl="5">
      <w:start w:val="1"/>
      <w:numFmt w:val="decimal"/>
      <w:lvlText w:val="%1.%2.%3.%4.%5.%6"/>
      <w:lvlJc w:val="left"/>
      <w:pPr>
        <w:tabs>
          <w:tab w:val="num" w:pos="0"/>
        </w:tabs>
        <w:ind w:left="3165" w:hanging="1080"/>
      </w:pPr>
      <w:rPr>
        <w:rFonts w:cs="Arial"/>
        <w:b w:val="0"/>
        <w:sz w:val="24"/>
      </w:rPr>
    </w:lvl>
    <w:lvl w:ilvl="6">
      <w:start w:val="1"/>
      <w:numFmt w:val="decimal"/>
      <w:lvlText w:val="%1.%2.%3.%4.%5.%6.%7"/>
      <w:lvlJc w:val="left"/>
      <w:pPr>
        <w:tabs>
          <w:tab w:val="num" w:pos="0"/>
        </w:tabs>
        <w:ind w:left="3870" w:hanging="1440"/>
      </w:pPr>
      <w:rPr>
        <w:rFonts w:cs="Arial"/>
        <w:b w:val="0"/>
        <w:sz w:val="24"/>
      </w:rPr>
    </w:lvl>
    <w:lvl w:ilvl="7">
      <w:start w:val="1"/>
      <w:numFmt w:val="decimal"/>
      <w:lvlText w:val="%1.%2.%3.%4.%5.%6.%7.%8"/>
      <w:lvlJc w:val="left"/>
      <w:pPr>
        <w:tabs>
          <w:tab w:val="num" w:pos="0"/>
        </w:tabs>
        <w:ind w:left="4215" w:hanging="1440"/>
      </w:pPr>
      <w:rPr>
        <w:rFonts w:cs="Arial"/>
        <w:b w:val="0"/>
        <w:sz w:val="24"/>
      </w:rPr>
    </w:lvl>
    <w:lvl w:ilvl="8">
      <w:start w:val="1"/>
      <w:numFmt w:val="decimal"/>
      <w:lvlText w:val="%1.%2.%3.%4.%5.%6.%7.%8.%9"/>
      <w:lvlJc w:val="left"/>
      <w:pPr>
        <w:tabs>
          <w:tab w:val="num" w:pos="0"/>
        </w:tabs>
        <w:ind w:left="4920" w:hanging="1800"/>
      </w:pPr>
      <w:rPr>
        <w:rFonts w:cs="Arial"/>
        <w:b w:val="0"/>
        <w:sz w:val="24"/>
      </w:rPr>
    </w:lvl>
  </w:abstractNum>
  <w:abstractNum w:abstractNumId="4" w15:restartNumberingAfterBreak="0">
    <w:nsid w:val="00000005"/>
    <w:multiLevelType w:val="multilevel"/>
    <w:tmpl w:val="00000005"/>
    <w:name w:val="WWNum7"/>
    <w:lvl w:ilvl="0">
      <w:start w:val="1"/>
      <w:numFmt w:val="decimal"/>
      <w:lvlText w:val="%1."/>
      <w:lvlJc w:val="left"/>
      <w:pPr>
        <w:tabs>
          <w:tab w:val="num" w:pos="720"/>
        </w:tabs>
        <w:ind w:left="720" w:hanging="360"/>
      </w:pPr>
      <w:rPr>
        <w:rFonts w:ascii="GHEA Grapalat" w:hAnsi="GHEA Grapalat" w:cs="GHEA Grapalat"/>
        <w:b/>
        <w:sz w:val="18"/>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5" w15:restartNumberingAfterBreak="0">
    <w:nsid w:val="00000006"/>
    <w:multiLevelType w:val="multilevel"/>
    <w:tmpl w:val="00000006"/>
    <w:name w:val="WWNum8"/>
    <w:lvl w:ilvl="0">
      <w:start w:val="1"/>
      <w:numFmt w:val="decimal"/>
      <w:lvlText w:val="%1"/>
      <w:lvlJc w:val="left"/>
      <w:pPr>
        <w:tabs>
          <w:tab w:val="num" w:pos="0"/>
        </w:tabs>
        <w:ind w:left="1080" w:hanging="1080"/>
      </w:pPr>
      <w:rPr>
        <w:rFonts w:cs="GHEA Grapalat"/>
        <w:sz w:val="18"/>
        <w:szCs w:val="18"/>
        <w:lang w:val="pt-BR"/>
      </w:rPr>
    </w:lvl>
    <w:lvl w:ilvl="1">
      <w:start w:val="1"/>
      <w:numFmt w:val="decimal"/>
      <w:lvlText w:val="%1.%2"/>
      <w:lvlJc w:val="left"/>
      <w:pPr>
        <w:tabs>
          <w:tab w:val="num" w:pos="0"/>
        </w:tabs>
        <w:ind w:left="1788" w:hanging="1080"/>
      </w:pPr>
      <w:rPr>
        <w:rFonts w:ascii="GHEA Grapalat" w:hAnsi="GHEA Grapalat" w:cs="GHEA Grapalat"/>
        <w:sz w:val="18"/>
        <w:szCs w:val="18"/>
        <w:lang w:val="pt-BR"/>
      </w:rPr>
    </w:lvl>
    <w:lvl w:ilvl="2">
      <w:start w:val="1"/>
      <w:numFmt w:val="decimal"/>
      <w:lvlText w:val="%1.%2.%3"/>
      <w:lvlJc w:val="left"/>
      <w:pPr>
        <w:tabs>
          <w:tab w:val="num" w:pos="0"/>
        </w:tabs>
        <w:ind w:left="2496" w:hanging="1080"/>
      </w:pPr>
      <w:rPr>
        <w:rFonts w:cs="GHEA Grapalat"/>
        <w:sz w:val="18"/>
        <w:szCs w:val="18"/>
        <w:lang w:val="pt-BR"/>
      </w:rPr>
    </w:lvl>
    <w:lvl w:ilvl="3">
      <w:start w:val="1"/>
      <w:numFmt w:val="decimal"/>
      <w:lvlText w:val="%1.%2.%3.%4"/>
      <w:lvlJc w:val="left"/>
      <w:pPr>
        <w:tabs>
          <w:tab w:val="num" w:pos="0"/>
        </w:tabs>
        <w:ind w:left="3204" w:hanging="1080"/>
      </w:pPr>
      <w:rPr>
        <w:rFonts w:cs="GHEA Grapalat"/>
        <w:sz w:val="18"/>
        <w:szCs w:val="18"/>
        <w:lang w:val="pt-BR"/>
      </w:rPr>
    </w:lvl>
    <w:lvl w:ilvl="4">
      <w:start w:val="1"/>
      <w:numFmt w:val="decimal"/>
      <w:lvlText w:val="%1.%2.%3.%4.%5"/>
      <w:lvlJc w:val="left"/>
      <w:pPr>
        <w:tabs>
          <w:tab w:val="num" w:pos="0"/>
        </w:tabs>
        <w:ind w:left="3912" w:hanging="1080"/>
      </w:pPr>
      <w:rPr>
        <w:rFonts w:cs="GHEA Grapalat"/>
        <w:sz w:val="18"/>
        <w:szCs w:val="18"/>
        <w:lang w:val="pt-BR"/>
      </w:rPr>
    </w:lvl>
    <w:lvl w:ilvl="5">
      <w:start w:val="1"/>
      <w:numFmt w:val="decimal"/>
      <w:lvlText w:val="%1.%2.%3.%4.%5.%6"/>
      <w:lvlJc w:val="left"/>
      <w:pPr>
        <w:tabs>
          <w:tab w:val="num" w:pos="0"/>
        </w:tabs>
        <w:ind w:left="4620" w:hanging="1080"/>
      </w:pPr>
      <w:rPr>
        <w:rFonts w:cs="GHEA Grapalat"/>
        <w:sz w:val="18"/>
        <w:szCs w:val="18"/>
        <w:lang w:val="pt-BR"/>
      </w:rPr>
    </w:lvl>
    <w:lvl w:ilvl="6">
      <w:start w:val="1"/>
      <w:numFmt w:val="decimal"/>
      <w:lvlText w:val="%1.%2.%3.%4.%5.%6.%7"/>
      <w:lvlJc w:val="left"/>
      <w:pPr>
        <w:tabs>
          <w:tab w:val="num" w:pos="0"/>
        </w:tabs>
        <w:ind w:left="5688" w:hanging="1440"/>
      </w:pPr>
      <w:rPr>
        <w:rFonts w:cs="GHEA Grapalat"/>
        <w:sz w:val="18"/>
        <w:szCs w:val="18"/>
        <w:lang w:val="pt-BR"/>
      </w:rPr>
    </w:lvl>
    <w:lvl w:ilvl="7">
      <w:start w:val="1"/>
      <w:numFmt w:val="decimal"/>
      <w:lvlText w:val="%1.%2.%3.%4.%5.%6.%7.%8"/>
      <w:lvlJc w:val="left"/>
      <w:pPr>
        <w:tabs>
          <w:tab w:val="num" w:pos="0"/>
        </w:tabs>
        <w:ind w:left="6396" w:hanging="1440"/>
      </w:pPr>
      <w:rPr>
        <w:rFonts w:cs="GHEA Grapalat"/>
        <w:sz w:val="18"/>
        <w:szCs w:val="18"/>
        <w:lang w:val="pt-BR"/>
      </w:rPr>
    </w:lvl>
    <w:lvl w:ilvl="8">
      <w:start w:val="1"/>
      <w:numFmt w:val="decimal"/>
      <w:lvlText w:val="%1.%2.%3.%4.%5.%6.%7.%8.%9"/>
      <w:lvlJc w:val="left"/>
      <w:pPr>
        <w:tabs>
          <w:tab w:val="num" w:pos="0"/>
        </w:tabs>
        <w:ind w:left="7464" w:hanging="1800"/>
      </w:pPr>
      <w:rPr>
        <w:rFonts w:cs="GHEA Grapalat"/>
        <w:sz w:val="18"/>
        <w:szCs w:val="18"/>
        <w:lang w:val="pt-BR"/>
      </w:rPr>
    </w:lvl>
  </w:abstractNum>
  <w:abstractNum w:abstractNumId="6"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9AD4290"/>
    <w:multiLevelType w:val="hybridMultilevel"/>
    <w:tmpl w:val="F97EED6A"/>
    <w:lvl w:ilvl="0" w:tplc="0409000B">
      <w:start w:val="1"/>
      <w:numFmt w:val="bullet"/>
      <w:lvlText w:val=""/>
      <w:lvlJc w:val="left"/>
      <w:pPr>
        <w:ind w:left="915" w:hanging="360"/>
      </w:pPr>
      <w:rPr>
        <w:rFonts w:ascii="Wingdings" w:hAnsi="Wingdings" w:hint="default"/>
      </w:rPr>
    </w:lvl>
    <w:lvl w:ilvl="1" w:tplc="04090003" w:tentative="1">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B05EB5"/>
    <w:multiLevelType w:val="hybridMultilevel"/>
    <w:tmpl w:val="FBD252A4"/>
    <w:lvl w:ilvl="0" w:tplc="0409000B">
      <w:start w:val="1"/>
      <w:numFmt w:val="bullet"/>
      <w:lvlText w:val=""/>
      <w:lvlJc w:val="left"/>
      <w:pPr>
        <w:ind w:left="1397" w:hanging="360"/>
      </w:pPr>
      <w:rPr>
        <w:rFonts w:ascii="Wingdings" w:hAnsi="Wingdings" w:hint="default"/>
      </w:rPr>
    </w:lvl>
    <w:lvl w:ilvl="1" w:tplc="04090003" w:tentative="1">
      <w:start w:val="1"/>
      <w:numFmt w:val="bullet"/>
      <w:lvlText w:val="o"/>
      <w:lvlJc w:val="left"/>
      <w:pPr>
        <w:ind w:left="2117" w:hanging="360"/>
      </w:pPr>
      <w:rPr>
        <w:rFonts w:ascii="Courier New" w:hAnsi="Courier New" w:cs="Courier New" w:hint="default"/>
      </w:rPr>
    </w:lvl>
    <w:lvl w:ilvl="2" w:tplc="04090005" w:tentative="1">
      <w:start w:val="1"/>
      <w:numFmt w:val="bullet"/>
      <w:lvlText w:val=""/>
      <w:lvlJc w:val="left"/>
      <w:pPr>
        <w:ind w:left="2837" w:hanging="360"/>
      </w:pPr>
      <w:rPr>
        <w:rFonts w:ascii="Wingdings" w:hAnsi="Wingdings" w:hint="default"/>
      </w:rPr>
    </w:lvl>
    <w:lvl w:ilvl="3" w:tplc="04090001" w:tentative="1">
      <w:start w:val="1"/>
      <w:numFmt w:val="bullet"/>
      <w:lvlText w:val=""/>
      <w:lvlJc w:val="left"/>
      <w:pPr>
        <w:ind w:left="3557" w:hanging="360"/>
      </w:pPr>
      <w:rPr>
        <w:rFonts w:ascii="Symbol" w:hAnsi="Symbol" w:hint="default"/>
      </w:rPr>
    </w:lvl>
    <w:lvl w:ilvl="4" w:tplc="04090003" w:tentative="1">
      <w:start w:val="1"/>
      <w:numFmt w:val="bullet"/>
      <w:lvlText w:val="o"/>
      <w:lvlJc w:val="left"/>
      <w:pPr>
        <w:ind w:left="4277" w:hanging="360"/>
      </w:pPr>
      <w:rPr>
        <w:rFonts w:ascii="Courier New" w:hAnsi="Courier New" w:cs="Courier New" w:hint="default"/>
      </w:rPr>
    </w:lvl>
    <w:lvl w:ilvl="5" w:tplc="04090005" w:tentative="1">
      <w:start w:val="1"/>
      <w:numFmt w:val="bullet"/>
      <w:lvlText w:val=""/>
      <w:lvlJc w:val="left"/>
      <w:pPr>
        <w:ind w:left="4997" w:hanging="360"/>
      </w:pPr>
      <w:rPr>
        <w:rFonts w:ascii="Wingdings" w:hAnsi="Wingdings" w:hint="default"/>
      </w:rPr>
    </w:lvl>
    <w:lvl w:ilvl="6" w:tplc="04090001" w:tentative="1">
      <w:start w:val="1"/>
      <w:numFmt w:val="bullet"/>
      <w:lvlText w:val=""/>
      <w:lvlJc w:val="left"/>
      <w:pPr>
        <w:ind w:left="5717" w:hanging="360"/>
      </w:pPr>
      <w:rPr>
        <w:rFonts w:ascii="Symbol" w:hAnsi="Symbol" w:hint="default"/>
      </w:rPr>
    </w:lvl>
    <w:lvl w:ilvl="7" w:tplc="04090003" w:tentative="1">
      <w:start w:val="1"/>
      <w:numFmt w:val="bullet"/>
      <w:lvlText w:val="o"/>
      <w:lvlJc w:val="left"/>
      <w:pPr>
        <w:ind w:left="6437" w:hanging="360"/>
      </w:pPr>
      <w:rPr>
        <w:rFonts w:ascii="Courier New" w:hAnsi="Courier New" w:cs="Courier New" w:hint="default"/>
      </w:rPr>
    </w:lvl>
    <w:lvl w:ilvl="8" w:tplc="04090005" w:tentative="1">
      <w:start w:val="1"/>
      <w:numFmt w:val="bullet"/>
      <w:lvlText w:val=""/>
      <w:lvlJc w:val="left"/>
      <w:pPr>
        <w:ind w:left="7157"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1"/>
  </w:num>
  <w:num w:numId="4">
    <w:abstractNumId w:val="8"/>
  </w:num>
  <w:num w:numId="5">
    <w:abstractNumId w:val="7"/>
  </w:num>
  <w:num w:numId="6">
    <w:abstractNumId w:val="6"/>
  </w:num>
  <w:num w:numId="7">
    <w:abstractNumId w:val="9"/>
  </w:num>
  <w:num w:numId="8">
    <w:abstractNumId w:val="14"/>
  </w:num>
  <w:num w:numId="9">
    <w:abstractNumId w:val="10"/>
  </w:num>
  <w:num w:numId="10">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07"/>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0E7"/>
    <w:rsid w:val="000D07E4"/>
    <w:rsid w:val="000D0F13"/>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472"/>
    <w:rsid w:val="00107A05"/>
    <w:rsid w:val="00110534"/>
    <w:rsid w:val="00110D13"/>
    <w:rsid w:val="001115E9"/>
    <w:rsid w:val="00111EF8"/>
    <w:rsid w:val="00111FFB"/>
    <w:rsid w:val="0011249D"/>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1F0B"/>
    <w:rsid w:val="00132FA8"/>
    <w:rsid w:val="0013323F"/>
    <w:rsid w:val="00133A14"/>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61A"/>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1D5"/>
    <w:rsid w:val="0016055A"/>
    <w:rsid w:val="001609F6"/>
    <w:rsid w:val="00160AE4"/>
    <w:rsid w:val="00160BB4"/>
    <w:rsid w:val="00161428"/>
    <w:rsid w:val="00161B32"/>
    <w:rsid w:val="0016213E"/>
    <w:rsid w:val="00163324"/>
    <w:rsid w:val="001647D2"/>
    <w:rsid w:val="00164BBC"/>
    <w:rsid w:val="0016519F"/>
    <w:rsid w:val="001679A6"/>
    <w:rsid w:val="00170B4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25AC"/>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D96"/>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F0335"/>
    <w:rsid w:val="001F037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37C72"/>
    <w:rsid w:val="0024027D"/>
    <w:rsid w:val="00240289"/>
    <w:rsid w:val="002406D8"/>
    <w:rsid w:val="0024186B"/>
    <w:rsid w:val="00241C72"/>
    <w:rsid w:val="00241F05"/>
    <w:rsid w:val="0024205E"/>
    <w:rsid w:val="002421F6"/>
    <w:rsid w:val="00243CC0"/>
    <w:rsid w:val="0024415D"/>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2DF0"/>
    <w:rsid w:val="002B32D6"/>
    <w:rsid w:val="002B372D"/>
    <w:rsid w:val="002B3E53"/>
    <w:rsid w:val="002B4E81"/>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375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B0D6E"/>
    <w:rsid w:val="003B14AF"/>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1BA9"/>
    <w:rsid w:val="00402941"/>
    <w:rsid w:val="00402BC3"/>
    <w:rsid w:val="00403109"/>
    <w:rsid w:val="0040346A"/>
    <w:rsid w:val="00405194"/>
    <w:rsid w:val="004055C1"/>
    <w:rsid w:val="00405996"/>
    <w:rsid w:val="004068F5"/>
    <w:rsid w:val="00406EE6"/>
    <w:rsid w:val="004072C8"/>
    <w:rsid w:val="0040761D"/>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6E99"/>
    <w:rsid w:val="004775ED"/>
    <w:rsid w:val="00477E9F"/>
    <w:rsid w:val="00480162"/>
    <w:rsid w:val="0048059F"/>
    <w:rsid w:val="004813B3"/>
    <w:rsid w:val="004834BA"/>
    <w:rsid w:val="00483944"/>
    <w:rsid w:val="0048419C"/>
    <w:rsid w:val="00484FED"/>
    <w:rsid w:val="0048501B"/>
    <w:rsid w:val="004859E2"/>
    <w:rsid w:val="00486B55"/>
    <w:rsid w:val="00487402"/>
    <w:rsid w:val="004874EC"/>
    <w:rsid w:val="00490743"/>
    <w:rsid w:val="00490C8A"/>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4724"/>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4E3F"/>
    <w:rsid w:val="00565078"/>
    <w:rsid w:val="0056625A"/>
    <w:rsid w:val="00567040"/>
    <w:rsid w:val="00567893"/>
    <w:rsid w:val="005716B8"/>
    <w:rsid w:val="00571702"/>
    <w:rsid w:val="00571F29"/>
    <w:rsid w:val="0057264D"/>
    <w:rsid w:val="005729B9"/>
    <w:rsid w:val="005739AB"/>
    <w:rsid w:val="005744FC"/>
    <w:rsid w:val="0057550D"/>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B21"/>
    <w:rsid w:val="00587072"/>
    <w:rsid w:val="005876A3"/>
    <w:rsid w:val="00587756"/>
    <w:rsid w:val="005900F2"/>
    <w:rsid w:val="0059014F"/>
    <w:rsid w:val="0059159E"/>
    <w:rsid w:val="0059188B"/>
    <w:rsid w:val="005918A4"/>
    <w:rsid w:val="00592A50"/>
    <w:rsid w:val="00592F35"/>
    <w:rsid w:val="005939DE"/>
    <w:rsid w:val="00593B80"/>
    <w:rsid w:val="00593E76"/>
    <w:rsid w:val="00594C31"/>
    <w:rsid w:val="00594FEE"/>
    <w:rsid w:val="005953F4"/>
    <w:rsid w:val="005960B4"/>
    <w:rsid w:val="0059636E"/>
    <w:rsid w:val="005971B0"/>
    <w:rsid w:val="005A1236"/>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1C2E"/>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C6C"/>
    <w:rsid w:val="00682E8D"/>
    <w:rsid w:val="006834A0"/>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A0D"/>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704B"/>
    <w:rsid w:val="006D7219"/>
    <w:rsid w:val="006D7C2D"/>
    <w:rsid w:val="006E0414"/>
    <w:rsid w:val="006E15CD"/>
    <w:rsid w:val="006E1E8F"/>
    <w:rsid w:val="006E2C06"/>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35C2"/>
    <w:rsid w:val="007442CF"/>
    <w:rsid w:val="00744742"/>
    <w:rsid w:val="00744D01"/>
    <w:rsid w:val="00745492"/>
    <w:rsid w:val="007454B3"/>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B56"/>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4E7A"/>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70"/>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2AA"/>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1F"/>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3D5"/>
    <w:rsid w:val="00837F16"/>
    <w:rsid w:val="00840327"/>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885"/>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2F9"/>
    <w:rsid w:val="00954425"/>
    <w:rsid w:val="009548D2"/>
    <w:rsid w:val="00954C8E"/>
    <w:rsid w:val="00955135"/>
    <w:rsid w:val="00955A1E"/>
    <w:rsid w:val="00955E87"/>
    <w:rsid w:val="00956D11"/>
    <w:rsid w:val="00957B53"/>
    <w:rsid w:val="00960802"/>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71B9"/>
    <w:rsid w:val="009771FE"/>
    <w:rsid w:val="009775DB"/>
    <w:rsid w:val="00980234"/>
    <w:rsid w:val="0098097F"/>
    <w:rsid w:val="00981214"/>
    <w:rsid w:val="009813C4"/>
    <w:rsid w:val="00981540"/>
    <w:rsid w:val="0098244A"/>
    <w:rsid w:val="00983AF5"/>
    <w:rsid w:val="00984456"/>
    <w:rsid w:val="00984BDB"/>
    <w:rsid w:val="00985050"/>
    <w:rsid w:val="00985291"/>
    <w:rsid w:val="009858A0"/>
    <w:rsid w:val="00985FFB"/>
    <w:rsid w:val="009865B0"/>
    <w:rsid w:val="009873F3"/>
    <w:rsid w:val="00987E76"/>
    <w:rsid w:val="00990375"/>
    <w:rsid w:val="00990561"/>
    <w:rsid w:val="00990C42"/>
    <w:rsid w:val="009911A0"/>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25B6"/>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665"/>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022"/>
    <w:rsid w:val="00A21D46"/>
    <w:rsid w:val="00A21F69"/>
    <w:rsid w:val="00A22062"/>
    <w:rsid w:val="00A222D7"/>
    <w:rsid w:val="00A2231B"/>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3D4"/>
    <w:rsid w:val="00A32D42"/>
    <w:rsid w:val="00A33444"/>
    <w:rsid w:val="00A34587"/>
    <w:rsid w:val="00A34DFE"/>
    <w:rsid w:val="00A35FB1"/>
    <w:rsid w:val="00A36138"/>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2BB3"/>
    <w:rsid w:val="00A530B3"/>
    <w:rsid w:val="00A54944"/>
    <w:rsid w:val="00A5512C"/>
    <w:rsid w:val="00A55E59"/>
    <w:rsid w:val="00A55FEE"/>
    <w:rsid w:val="00A56536"/>
    <w:rsid w:val="00A572D8"/>
    <w:rsid w:val="00A60D60"/>
    <w:rsid w:val="00A60FE7"/>
    <w:rsid w:val="00A61746"/>
    <w:rsid w:val="00A619F2"/>
    <w:rsid w:val="00A61B9A"/>
    <w:rsid w:val="00A61F77"/>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08E0"/>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9D0"/>
    <w:rsid w:val="00AF5B0F"/>
    <w:rsid w:val="00AF5CA3"/>
    <w:rsid w:val="00AF7BE8"/>
    <w:rsid w:val="00B00003"/>
    <w:rsid w:val="00B011DF"/>
    <w:rsid w:val="00B01495"/>
    <w:rsid w:val="00B01568"/>
    <w:rsid w:val="00B02318"/>
    <w:rsid w:val="00B025A2"/>
    <w:rsid w:val="00B0267A"/>
    <w:rsid w:val="00B027B8"/>
    <w:rsid w:val="00B02A31"/>
    <w:rsid w:val="00B03678"/>
    <w:rsid w:val="00B0401C"/>
    <w:rsid w:val="00B04537"/>
    <w:rsid w:val="00B04651"/>
    <w:rsid w:val="00B04817"/>
    <w:rsid w:val="00B048B2"/>
    <w:rsid w:val="00B051BE"/>
    <w:rsid w:val="00B05290"/>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672"/>
    <w:rsid w:val="00B32C46"/>
    <w:rsid w:val="00B333DF"/>
    <w:rsid w:val="00B337B0"/>
    <w:rsid w:val="00B34BDA"/>
    <w:rsid w:val="00B351F5"/>
    <w:rsid w:val="00B3612B"/>
    <w:rsid w:val="00B36765"/>
    <w:rsid w:val="00B369D8"/>
    <w:rsid w:val="00B36FC2"/>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34"/>
    <w:rsid w:val="00B64ECA"/>
    <w:rsid w:val="00B65699"/>
    <w:rsid w:val="00B65799"/>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32AD"/>
    <w:rsid w:val="00B853BF"/>
    <w:rsid w:val="00B85DEF"/>
    <w:rsid w:val="00B8636F"/>
    <w:rsid w:val="00B86BCB"/>
    <w:rsid w:val="00B86C5F"/>
    <w:rsid w:val="00B87A2C"/>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FD2"/>
    <w:rsid w:val="00C6619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90796"/>
    <w:rsid w:val="00C9153B"/>
    <w:rsid w:val="00C91F69"/>
    <w:rsid w:val="00C9357A"/>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52"/>
    <w:rsid w:val="00CA7AA9"/>
    <w:rsid w:val="00CA7C54"/>
    <w:rsid w:val="00CB0129"/>
    <w:rsid w:val="00CB0901"/>
    <w:rsid w:val="00CB0A01"/>
    <w:rsid w:val="00CB1211"/>
    <w:rsid w:val="00CB3CB1"/>
    <w:rsid w:val="00CB41AB"/>
    <w:rsid w:val="00CB456A"/>
    <w:rsid w:val="00CB4B5C"/>
    <w:rsid w:val="00CB4C1E"/>
    <w:rsid w:val="00CB5290"/>
    <w:rsid w:val="00CB60AE"/>
    <w:rsid w:val="00CB68EF"/>
    <w:rsid w:val="00CB759C"/>
    <w:rsid w:val="00CB79A4"/>
    <w:rsid w:val="00CC0326"/>
    <w:rsid w:val="00CC0A8D"/>
    <w:rsid w:val="00CC173E"/>
    <w:rsid w:val="00CC18C4"/>
    <w:rsid w:val="00CC19EC"/>
    <w:rsid w:val="00CC1CF1"/>
    <w:rsid w:val="00CC3BAC"/>
    <w:rsid w:val="00CC518E"/>
    <w:rsid w:val="00CC584E"/>
    <w:rsid w:val="00CC5A5B"/>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D6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408"/>
    <w:rsid w:val="00D53FEB"/>
    <w:rsid w:val="00D5440E"/>
    <w:rsid w:val="00D5443D"/>
    <w:rsid w:val="00D54E6F"/>
    <w:rsid w:val="00D5541F"/>
    <w:rsid w:val="00D55A77"/>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385B"/>
    <w:rsid w:val="00E13CD0"/>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CC9"/>
    <w:rsid w:val="00EC165E"/>
    <w:rsid w:val="00EC1F0A"/>
    <w:rsid w:val="00EC22F7"/>
    <w:rsid w:val="00EC2345"/>
    <w:rsid w:val="00EC2CDE"/>
    <w:rsid w:val="00EC362B"/>
    <w:rsid w:val="00EC3C95"/>
    <w:rsid w:val="00EC400D"/>
    <w:rsid w:val="00EC4580"/>
    <w:rsid w:val="00EC481D"/>
    <w:rsid w:val="00EC5C41"/>
    <w:rsid w:val="00EC7188"/>
    <w:rsid w:val="00EC735B"/>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2B43"/>
    <w:rsid w:val="00EE2DA5"/>
    <w:rsid w:val="00EE4047"/>
    <w:rsid w:val="00EE54E6"/>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975"/>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986"/>
    <w:rsid w:val="00F21C25"/>
    <w:rsid w:val="00F21FA3"/>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4793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16EF"/>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0EA3"/>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B65003D-73CB-4168-B1AB-8D4C6CFF9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rsid w:val="00096865"/>
    <w:pPr>
      <w:ind w:left="240" w:hanging="240"/>
    </w:pPr>
  </w:style>
  <w:style w:type="paragraph" w:styleId="IndexHeading">
    <w:name w:val="index heading"/>
    <w:basedOn w:val="Normal"/>
    <w:next w:val="Index1"/>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rsid w:val="007602A3"/>
    <w:rPr>
      <w:sz w:val="16"/>
      <w:szCs w:val="16"/>
    </w:rPr>
  </w:style>
  <w:style w:type="paragraph" w:styleId="CommentText">
    <w:name w:val="annotation text"/>
    <w:basedOn w:val="Normal"/>
    <w:link w:val="CommentTextChar1"/>
    <w:rsid w:val="007602A3"/>
    <w:rPr>
      <w:rFonts w:ascii="Times Armenian" w:hAnsi="Times Armenian"/>
      <w:sz w:val="20"/>
      <w:szCs w:val="20"/>
    </w:rPr>
  </w:style>
  <w:style w:type="paragraph" w:styleId="CommentSubject">
    <w:name w:val="annotation subject"/>
    <w:basedOn w:val="CommentText"/>
    <w:next w:val="CommentText"/>
    <w:link w:val="CommentSubjectChar1"/>
    <w:rsid w:val="007602A3"/>
    <w:rPr>
      <w:b/>
      <w:bCs/>
    </w:rPr>
  </w:style>
  <w:style w:type="paragraph" w:styleId="EndnoteText">
    <w:name w:val="endnote text"/>
    <w:basedOn w:val="Normal"/>
    <w:link w:val="EndnoteTextChar1"/>
    <w:rsid w:val="007602A3"/>
    <w:rPr>
      <w:rFonts w:ascii="Times Armenian" w:hAnsi="Times Armenian"/>
      <w:sz w:val="20"/>
      <w:szCs w:val="20"/>
    </w:rPr>
  </w:style>
  <w:style w:type="character" w:styleId="EndnoteReference">
    <w:name w:val="endnote reference"/>
    <w:rsid w:val="007602A3"/>
    <w:rPr>
      <w:vertAlign w:val="superscript"/>
    </w:rPr>
  </w:style>
  <w:style w:type="paragraph" w:styleId="DocumentMap">
    <w:name w:val="Document Map"/>
    <w:basedOn w:val="Normal"/>
    <w:link w:val="DocumentMapChar1"/>
    <w:rsid w:val="007602A3"/>
    <w:pPr>
      <w:shd w:val="clear" w:color="auto" w:fill="000080"/>
    </w:pPr>
    <w:rPr>
      <w:rFonts w:ascii="Tahoma" w:hAnsi="Tahoma" w:cs="Tahoma"/>
      <w:sz w:val="20"/>
      <w:szCs w:val="20"/>
    </w:rPr>
  </w:style>
  <w:style w:type="paragraph" w:styleId="Revision">
    <w:name w:val="Revision"/>
    <w: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890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890885"/>
    <w:rPr>
      <w:rFonts w:ascii="Courier New" w:hAnsi="Courier New" w:cs="Courier New"/>
      <w:lang w:val="en-US" w:eastAsia="en-US" w:bidi="ar-SA"/>
    </w:rPr>
  </w:style>
  <w:style w:type="character" w:customStyle="1" w:styleId="WW8Num1z0">
    <w:name w:val="WW8Num1z0"/>
    <w:rsid w:val="007435C2"/>
  </w:style>
  <w:style w:type="character" w:customStyle="1" w:styleId="WW8Num1z1">
    <w:name w:val="WW8Num1z1"/>
    <w:rsid w:val="007435C2"/>
  </w:style>
  <w:style w:type="character" w:customStyle="1" w:styleId="WW8Num1z2">
    <w:name w:val="WW8Num1z2"/>
    <w:rsid w:val="007435C2"/>
  </w:style>
  <w:style w:type="character" w:customStyle="1" w:styleId="WW8Num1z3">
    <w:name w:val="WW8Num1z3"/>
    <w:rsid w:val="007435C2"/>
  </w:style>
  <w:style w:type="character" w:customStyle="1" w:styleId="WW8Num1z4">
    <w:name w:val="WW8Num1z4"/>
    <w:rsid w:val="007435C2"/>
  </w:style>
  <w:style w:type="character" w:customStyle="1" w:styleId="WW8Num1z5">
    <w:name w:val="WW8Num1z5"/>
    <w:rsid w:val="007435C2"/>
  </w:style>
  <w:style w:type="character" w:customStyle="1" w:styleId="WW8Num1z6">
    <w:name w:val="WW8Num1z6"/>
    <w:rsid w:val="007435C2"/>
  </w:style>
  <w:style w:type="character" w:customStyle="1" w:styleId="WW8Num1z7">
    <w:name w:val="WW8Num1z7"/>
    <w:rsid w:val="007435C2"/>
  </w:style>
  <w:style w:type="character" w:customStyle="1" w:styleId="WW8Num1z8">
    <w:name w:val="WW8Num1z8"/>
    <w:rsid w:val="007435C2"/>
  </w:style>
  <w:style w:type="character" w:customStyle="1" w:styleId="WW8Num2z0">
    <w:name w:val="WW8Num2z0"/>
    <w:rsid w:val="007435C2"/>
    <w:rPr>
      <w:rFonts w:ascii="Symbol" w:hAnsi="Symbol" w:cs="Symbol"/>
      <w:sz w:val="22"/>
      <w:szCs w:val="22"/>
      <w:lang w:val="hy-AM"/>
    </w:rPr>
  </w:style>
  <w:style w:type="character" w:customStyle="1" w:styleId="WW8Num2z1">
    <w:name w:val="WW8Num2z1"/>
    <w:rsid w:val="007435C2"/>
    <w:rPr>
      <w:rFonts w:ascii="Courier New" w:hAnsi="Courier New" w:cs="Courier New"/>
    </w:rPr>
  </w:style>
  <w:style w:type="character" w:customStyle="1" w:styleId="WW8Num2z2">
    <w:name w:val="WW8Num2z2"/>
    <w:rsid w:val="007435C2"/>
    <w:rPr>
      <w:rFonts w:ascii="Wingdings" w:hAnsi="Wingdings" w:cs="Wingdings"/>
    </w:rPr>
  </w:style>
  <w:style w:type="character" w:customStyle="1" w:styleId="WW8Num3z0">
    <w:name w:val="WW8Num3z0"/>
    <w:rsid w:val="007435C2"/>
  </w:style>
  <w:style w:type="character" w:customStyle="1" w:styleId="WW8Num3z1">
    <w:name w:val="WW8Num3z1"/>
    <w:rsid w:val="007435C2"/>
  </w:style>
  <w:style w:type="character" w:customStyle="1" w:styleId="WW8Num3z2">
    <w:name w:val="WW8Num3z2"/>
    <w:rsid w:val="007435C2"/>
  </w:style>
  <w:style w:type="character" w:customStyle="1" w:styleId="WW8Num3z3">
    <w:name w:val="WW8Num3z3"/>
    <w:rsid w:val="007435C2"/>
  </w:style>
  <w:style w:type="character" w:customStyle="1" w:styleId="WW8Num3z4">
    <w:name w:val="WW8Num3z4"/>
    <w:rsid w:val="007435C2"/>
  </w:style>
  <w:style w:type="character" w:customStyle="1" w:styleId="WW8Num3z5">
    <w:name w:val="WW8Num3z5"/>
    <w:rsid w:val="007435C2"/>
  </w:style>
  <w:style w:type="character" w:customStyle="1" w:styleId="WW8Num3z6">
    <w:name w:val="WW8Num3z6"/>
    <w:rsid w:val="007435C2"/>
  </w:style>
  <w:style w:type="character" w:customStyle="1" w:styleId="WW8Num3z7">
    <w:name w:val="WW8Num3z7"/>
    <w:rsid w:val="007435C2"/>
  </w:style>
  <w:style w:type="character" w:customStyle="1" w:styleId="WW8Num3z8">
    <w:name w:val="WW8Num3z8"/>
    <w:rsid w:val="007435C2"/>
  </w:style>
  <w:style w:type="character" w:customStyle="1" w:styleId="WW8Num4z0">
    <w:name w:val="WW8Num4z0"/>
    <w:rsid w:val="007435C2"/>
  </w:style>
  <w:style w:type="character" w:customStyle="1" w:styleId="WW8Num4z1">
    <w:name w:val="WW8Num4z1"/>
    <w:rsid w:val="007435C2"/>
  </w:style>
  <w:style w:type="character" w:customStyle="1" w:styleId="WW8Num4z2">
    <w:name w:val="WW8Num4z2"/>
    <w:rsid w:val="007435C2"/>
  </w:style>
  <w:style w:type="character" w:customStyle="1" w:styleId="WW8Num4z3">
    <w:name w:val="WW8Num4z3"/>
    <w:rsid w:val="007435C2"/>
  </w:style>
  <w:style w:type="character" w:customStyle="1" w:styleId="WW8Num4z4">
    <w:name w:val="WW8Num4z4"/>
    <w:rsid w:val="007435C2"/>
  </w:style>
  <w:style w:type="character" w:customStyle="1" w:styleId="WW8Num4z5">
    <w:name w:val="WW8Num4z5"/>
    <w:rsid w:val="007435C2"/>
  </w:style>
  <w:style w:type="character" w:customStyle="1" w:styleId="WW8Num4z6">
    <w:name w:val="WW8Num4z6"/>
    <w:rsid w:val="007435C2"/>
  </w:style>
  <w:style w:type="character" w:customStyle="1" w:styleId="WW8Num4z7">
    <w:name w:val="WW8Num4z7"/>
    <w:rsid w:val="007435C2"/>
  </w:style>
  <w:style w:type="character" w:customStyle="1" w:styleId="WW8Num4z8">
    <w:name w:val="WW8Num4z8"/>
    <w:rsid w:val="007435C2"/>
  </w:style>
  <w:style w:type="character" w:customStyle="1" w:styleId="WW8Num5z0">
    <w:name w:val="WW8Num5z0"/>
    <w:rsid w:val="007435C2"/>
    <w:rPr>
      <w:rFonts w:ascii="GHEA Grapalat" w:hAnsi="GHEA Grapalat" w:cs="Sylfaen"/>
      <w:i/>
    </w:rPr>
  </w:style>
  <w:style w:type="character" w:customStyle="1" w:styleId="WW8Num5z1">
    <w:name w:val="WW8Num5z1"/>
    <w:rsid w:val="007435C2"/>
  </w:style>
  <w:style w:type="character" w:customStyle="1" w:styleId="WW8Num5z2">
    <w:name w:val="WW8Num5z2"/>
    <w:rsid w:val="007435C2"/>
  </w:style>
  <w:style w:type="character" w:customStyle="1" w:styleId="WW8Num5z3">
    <w:name w:val="WW8Num5z3"/>
    <w:rsid w:val="007435C2"/>
  </w:style>
  <w:style w:type="character" w:customStyle="1" w:styleId="WW8Num5z4">
    <w:name w:val="WW8Num5z4"/>
    <w:rsid w:val="007435C2"/>
  </w:style>
  <w:style w:type="character" w:customStyle="1" w:styleId="WW8Num5z5">
    <w:name w:val="WW8Num5z5"/>
    <w:rsid w:val="007435C2"/>
  </w:style>
  <w:style w:type="character" w:customStyle="1" w:styleId="WW8Num5z6">
    <w:name w:val="WW8Num5z6"/>
    <w:rsid w:val="007435C2"/>
  </w:style>
  <w:style w:type="character" w:customStyle="1" w:styleId="WW8Num5z7">
    <w:name w:val="WW8Num5z7"/>
    <w:rsid w:val="007435C2"/>
  </w:style>
  <w:style w:type="character" w:customStyle="1" w:styleId="WW8Num5z8">
    <w:name w:val="WW8Num5z8"/>
    <w:rsid w:val="007435C2"/>
  </w:style>
  <w:style w:type="character" w:customStyle="1" w:styleId="WW8Num6z0">
    <w:name w:val="WW8Num6z0"/>
    <w:rsid w:val="007435C2"/>
  </w:style>
  <w:style w:type="character" w:customStyle="1" w:styleId="WW8Num6z1">
    <w:name w:val="WW8Num6z1"/>
    <w:rsid w:val="007435C2"/>
  </w:style>
  <w:style w:type="character" w:customStyle="1" w:styleId="WW8Num6z2">
    <w:name w:val="WW8Num6z2"/>
    <w:rsid w:val="007435C2"/>
  </w:style>
  <w:style w:type="character" w:customStyle="1" w:styleId="WW8Num6z3">
    <w:name w:val="WW8Num6z3"/>
    <w:rsid w:val="007435C2"/>
  </w:style>
  <w:style w:type="character" w:customStyle="1" w:styleId="WW8Num6z4">
    <w:name w:val="WW8Num6z4"/>
    <w:rsid w:val="007435C2"/>
  </w:style>
  <w:style w:type="character" w:customStyle="1" w:styleId="WW8Num6z5">
    <w:name w:val="WW8Num6z5"/>
    <w:rsid w:val="007435C2"/>
  </w:style>
  <w:style w:type="character" w:customStyle="1" w:styleId="WW8Num6z6">
    <w:name w:val="WW8Num6z6"/>
    <w:rsid w:val="007435C2"/>
  </w:style>
  <w:style w:type="character" w:customStyle="1" w:styleId="WW8Num6z7">
    <w:name w:val="WW8Num6z7"/>
    <w:rsid w:val="007435C2"/>
  </w:style>
  <w:style w:type="character" w:customStyle="1" w:styleId="WW8Num6z8">
    <w:name w:val="WW8Num6z8"/>
    <w:rsid w:val="007435C2"/>
  </w:style>
  <w:style w:type="character" w:customStyle="1" w:styleId="WW8Num7z0">
    <w:name w:val="WW8Num7z0"/>
    <w:rsid w:val="007435C2"/>
  </w:style>
  <w:style w:type="character" w:customStyle="1" w:styleId="WW8Num7z1">
    <w:name w:val="WW8Num7z1"/>
    <w:rsid w:val="007435C2"/>
  </w:style>
  <w:style w:type="character" w:customStyle="1" w:styleId="WW8Num7z2">
    <w:name w:val="WW8Num7z2"/>
    <w:rsid w:val="007435C2"/>
  </w:style>
  <w:style w:type="character" w:customStyle="1" w:styleId="WW8Num7z3">
    <w:name w:val="WW8Num7z3"/>
    <w:rsid w:val="007435C2"/>
  </w:style>
  <w:style w:type="character" w:customStyle="1" w:styleId="WW8Num7z4">
    <w:name w:val="WW8Num7z4"/>
    <w:rsid w:val="007435C2"/>
  </w:style>
  <w:style w:type="character" w:customStyle="1" w:styleId="WW8Num7z5">
    <w:name w:val="WW8Num7z5"/>
    <w:rsid w:val="007435C2"/>
  </w:style>
  <w:style w:type="character" w:customStyle="1" w:styleId="WW8Num7z6">
    <w:name w:val="WW8Num7z6"/>
    <w:rsid w:val="007435C2"/>
  </w:style>
  <w:style w:type="character" w:customStyle="1" w:styleId="WW8Num7z7">
    <w:name w:val="WW8Num7z7"/>
    <w:rsid w:val="007435C2"/>
  </w:style>
  <w:style w:type="character" w:customStyle="1" w:styleId="WW8Num7z8">
    <w:name w:val="WW8Num7z8"/>
    <w:rsid w:val="007435C2"/>
  </w:style>
  <w:style w:type="character" w:customStyle="1" w:styleId="WW8Num8z0">
    <w:name w:val="WW8Num8z0"/>
    <w:rsid w:val="007435C2"/>
  </w:style>
  <w:style w:type="character" w:customStyle="1" w:styleId="WW8Num9z0">
    <w:name w:val="WW8Num9z0"/>
    <w:rsid w:val="007435C2"/>
  </w:style>
  <w:style w:type="character" w:customStyle="1" w:styleId="WW8Num9z1">
    <w:name w:val="WW8Num9z1"/>
    <w:rsid w:val="007435C2"/>
  </w:style>
  <w:style w:type="character" w:customStyle="1" w:styleId="WW8Num9z2">
    <w:name w:val="WW8Num9z2"/>
    <w:rsid w:val="007435C2"/>
  </w:style>
  <w:style w:type="character" w:customStyle="1" w:styleId="WW8Num9z3">
    <w:name w:val="WW8Num9z3"/>
    <w:rsid w:val="007435C2"/>
  </w:style>
  <w:style w:type="character" w:customStyle="1" w:styleId="WW8Num9z4">
    <w:name w:val="WW8Num9z4"/>
    <w:rsid w:val="007435C2"/>
  </w:style>
  <w:style w:type="character" w:customStyle="1" w:styleId="WW8Num9z5">
    <w:name w:val="WW8Num9z5"/>
    <w:rsid w:val="007435C2"/>
  </w:style>
  <w:style w:type="character" w:customStyle="1" w:styleId="WW8Num9z6">
    <w:name w:val="WW8Num9z6"/>
    <w:rsid w:val="007435C2"/>
  </w:style>
  <w:style w:type="character" w:customStyle="1" w:styleId="WW8Num9z7">
    <w:name w:val="WW8Num9z7"/>
    <w:rsid w:val="007435C2"/>
  </w:style>
  <w:style w:type="character" w:customStyle="1" w:styleId="WW8Num9z8">
    <w:name w:val="WW8Num9z8"/>
    <w:rsid w:val="007435C2"/>
  </w:style>
  <w:style w:type="character" w:customStyle="1" w:styleId="WW8Num10z0">
    <w:name w:val="WW8Num10z0"/>
    <w:rsid w:val="007435C2"/>
  </w:style>
  <w:style w:type="character" w:customStyle="1" w:styleId="WW8Num10z1">
    <w:name w:val="WW8Num10z1"/>
    <w:rsid w:val="007435C2"/>
  </w:style>
  <w:style w:type="character" w:customStyle="1" w:styleId="WW8Num10z2">
    <w:name w:val="WW8Num10z2"/>
    <w:rsid w:val="007435C2"/>
  </w:style>
  <w:style w:type="character" w:customStyle="1" w:styleId="WW8Num10z3">
    <w:name w:val="WW8Num10z3"/>
    <w:rsid w:val="007435C2"/>
  </w:style>
  <w:style w:type="character" w:customStyle="1" w:styleId="WW8Num10z4">
    <w:name w:val="WW8Num10z4"/>
    <w:rsid w:val="007435C2"/>
  </w:style>
  <w:style w:type="character" w:customStyle="1" w:styleId="WW8Num10z5">
    <w:name w:val="WW8Num10z5"/>
    <w:rsid w:val="007435C2"/>
  </w:style>
  <w:style w:type="character" w:customStyle="1" w:styleId="WW8Num10z6">
    <w:name w:val="WW8Num10z6"/>
    <w:rsid w:val="007435C2"/>
  </w:style>
  <w:style w:type="character" w:customStyle="1" w:styleId="WW8Num10z7">
    <w:name w:val="WW8Num10z7"/>
    <w:rsid w:val="007435C2"/>
  </w:style>
  <w:style w:type="character" w:customStyle="1" w:styleId="WW8Num10z8">
    <w:name w:val="WW8Num10z8"/>
    <w:rsid w:val="007435C2"/>
  </w:style>
  <w:style w:type="character" w:customStyle="1" w:styleId="WW8Num11z0">
    <w:name w:val="WW8Num11z0"/>
    <w:rsid w:val="007435C2"/>
  </w:style>
  <w:style w:type="character" w:customStyle="1" w:styleId="WW8Num11z1">
    <w:name w:val="WW8Num11z1"/>
    <w:rsid w:val="007435C2"/>
  </w:style>
  <w:style w:type="character" w:customStyle="1" w:styleId="WW8Num11z2">
    <w:name w:val="WW8Num11z2"/>
    <w:rsid w:val="007435C2"/>
  </w:style>
  <w:style w:type="character" w:customStyle="1" w:styleId="WW8Num11z3">
    <w:name w:val="WW8Num11z3"/>
    <w:rsid w:val="007435C2"/>
  </w:style>
  <w:style w:type="character" w:customStyle="1" w:styleId="WW8Num11z4">
    <w:name w:val="WW8Num11z4"/>
    <w:rsid w:val="007435C2"/>
  </w:style>
  <w:style w:type="character" w:customStyle="1" w:styleId="WW8Num11z5">
    <w:name w:val="WW8Num11z5"/>
    <w:rsid w:val="007435C2"/>
  </w:style>
  <w:style w:type="character" w:customStyle="1" w:styleId="WW8Num11z6">
    <w:name w:val="WW8Num11z6"/>
    <w:rsid w:val="007435C2"/>
  </w:style>
  <w:style w:type="character" w:customStyle="1" w:styleId="WW8Num11z7">
    <w:name w:val="WW8Num11z7"/>
    <w:rsid w:val="007435C2"/>
  </w:style>
  <w:style w:type="character" w:customStyle="1" w:styleId="WW8Num11z8">
    <w:name w:val="WW8Num11z8"/>
    <w:rsid w:val="007435C2"/>
  </w:style>
  <w:style w:type="character" w:customStyle="1" w:styleId="WW8Num12z0">
    <w:name w:val="WW8Num12z0"/>
    <w:rsid w:val="007435C2"/>
    <w:rPr>
      <w:rFonts w:ascii="GHEA Grapalat" w:eastAsia="Times New Roman" w:hAnsi="GHEA Grapalat" w:cs="Times New Roman"/>
      <w:sz w:val="20"/>
    </w:rPr>
  </w:style>
  <w:style w:type="character" w:customStyle="1" w:styleId="WW8Num12z1">
    <w:name w:val="WW8Num12z1"/>
    <w:rsid w:val="007435C2"/>
    <w:rPr>
      <w:rFonts w:ascii="Courier New" w:hAnsi="Courier New" w:cs="Courier New"/>
    </w:rPr>
  </w:style>
  <w:style w:type="character" w:customStyle="1" w:styleId="WW8Num12z2">
    <w:name w:val="WW8Num12z2"/>
    <w:rsid w:val="007435C2"/>
    <w:rPr>
      <w:rFonts w:ascii="Wingdings" w:hAnsi="Wingdings" w:cs="Wingdings"/>
    </w:rPr>
  </w:style>
  <w:style w:type="character" w:customStyle="1" w:styleId="WW8Num12z3">
    <w:name w:val="WW8Num12z3"/>
    <w:rsid w:val="007435C2"/>
    <w:rPr>
      <w:rFonts w:ascii="Symbol" w:hAnsi="Symbol" w:cs="Symbol"/>
    </w:rPr>
  </w:style>
  <w:style w:type="character" w:customStyle="1" w:styleId="WW8Num13z0">
    <w:name w:val="WW8Num13z0"/>
    <w:rsid w:val="007435C2"/>
  </w:style>
  <w:style w:type="character" w:customStyle="1" w:styleId="WW8Num13z1">
    <w:name w:val="WW8Num13z1"/>
    <w:rsid w:val="007435C2"/>
  </w:style>
  <w:style w:type="character" w:customStyle="1" w:styleId="WW8Num13z2">
    <w:name w:val="WW8Num13z2"/>
    <w:rsid w:val="007435C2"/>
  </w:style>
  <w:style w:type="character" w:customStyle="1" w:styleId="WW8Num13z3">
    <w:name w:val="WW8Num13z3"/>
    <w:rsid w:val="007435C2"/>
  </w:style>
  <w:style w:type="character" w:customStyle="1" w:styleId="WW8Num13z4">
    <w:name w:val="WW8Num13z4"/>
    <w:rsid w:val="007435C2"/>
  </w:style>
  <w:style w:type="character" w:customStyle="1" w:styleId="WW8Num13z5">
    <w:name w:val="WW8Num13z5"/>
    <w:rsid w:val="007435C2"/>
  </w:style>
  <w:style w:type="character" w:customStyle="1" w:styleId="WW8Num13z6">
    <w:name w:val="WW8Num13z6"/>
    <w:rsid w:val="007435C2"/>
  </w:style>
  <w:style w:type="character" w:customStyle="1" w:styleId="WW8Num13z7">
    <w:name w:val="WW8Num13z7"/>
    <w:rsid w:val="007435C2"/>
  </w:style>
  <w:style w:type="character" w:customStyle="1" w:styleId="WW8Num13z8">
    <w:name w:val="WW8Num13z8"/>
    <w:rsid w:val="007435C2"/>
  </w:style>
  <w:style w:type="character" w:customStyle="1" w:styleId="WW8Num14z0">
    <w:name w:val="WW8Num14z0"/>
    <w:rsid w:val="007435C2"/>
    <w:rPr>
      <w:rFonts w:ascii="Symbol" w:eastAsia="Times New Roman" w:hAnsi="Symbol" w:cs="Times New Roman"/>
    </w:rPr>
  </w:style>
  <w:style w:type="character" w:customStyle="1" w:styleId="WW8Num14z1">
    <w:name w:val="WW8Num14z1"/>
    <w:rsid w:val="007435C2"/>
    <w:rPr>
      <w:rFonts w:ascii="Courier New" w:hAnsi="Courier New" w:cs="Courier New"/>
    </w:rPr>
  </w:style>
  <w:style w:type="character" w:customStyle="1" w:styleId="WW8Num14z2">
    <w:name w:val="WW8Num14z2"/>
    <w:rsid w:val="007435C2"/>
    <w:rPr>
      <w:rFonts w:ascii="Wingdings" w:hAnsi="Wingdings" w:cs="Wingdings"/>
    </w:rPr>
  </w:style>
  <w:style w:type="character" w:customStyle="1" w:styleId="WW8Num14z3">
    <w:name w:val="WW8Num14z3"/>
    <w:rsid w:val="007435C2"/>
    <w:rPr>
      <w:rFonts w:ascii="Symbol" w:hAnsi="Symbol" w:cs="Symbol"/>
    </w:rPr>
  </w:style>
  <w:style w:type="character" w:customStyle="1" w:styleId="WW8Num15z0">
    <w:name w:val="WW8Num15z0"/>
    <w:rsid w:val="007435C2"/>
  </w:style>
  <w:style w:type="character" w:customStyle="1" w:styleId="WW8Num15z1">
    <w:name w:val="WW8Num15z1"/>
    <w:rsid w:val="007435C2"/>
  </w:style>
  <w:style w:type="character" w:customStyle="1" w:styleId="WW8Num15z2">
    <w:name w:val="WW8Num15z2"/>
    <w:rsid w:val="007435C2"/>
  </w:style>
  <w:style w:type="character" w:customStyle="1" w:styleId="WW8Num15z3">
    <w:name w:val="WW8Num15z3"/>
    <w:rsid w:val="007435C2"/>
  </w:style>
  <w:style w:type="character" w:customStyle="1" w:styleId="WW8Num15z4">
    <w:name w:val="WW8Num15z4"/>
    <w:rsid w:val="007435C2"/>
  </w:style>
  <w:style w:type="character" w:customStyle="1" w:styleId="WW8Num15z5">
    <w:name w:val="WW8Num15z5"/>
    <w:rsid w:val="007435C2"/>
  </w:style>
  <w:style w:type="character" w:customStyle="1" w:styleId="WW8Num15z6">
    <w:name w:val="WW8Num15z6"/>
    <w:rsid w:val="007435C2"/>
  </w:style>
  <w:style w:type="character" w:customStyle="1" w:styleId="WW8Num15z7">
    <w:name w:val="WW8Num15z7"/>
    <w:rsid w:val="007435C2"/>
  </w:style>
  <w:style w:type="character" w:customStyle="1" w:styleId="WW8Num15z8">
    <w:name w:val="WW8Num15z8"/>
    <w:rsid w:val="007435C2"/>
  </w:style>
  <w:style w:type="character" w:customStyle="1" w:styleId="WW8Num16z0">
    <w:name w:val="WW8Num16z0"/>
    <w:rsid w:val="007435C2"/>
  </w:style>
  <w:style w:type="character" w:customStyle="1" w:styleId="WW8Num16z1">
    <w:name w:val="WW8Num16z1"/>
    <w:rsid w:val="007435C2"/>
  </w:style>
  <w:style w:type="character" w:customStyle="1" w:styleId="WW8Num16z2">
    <w:name w:val="WW8Num16z2"/>
    <w:rsid w:val="007435C2"/>
  </w:style>
  <w:style w:type="character" w:customStyle="1" w:styleId="WW8Num16z3">
    <w:name w:val="WW8Num16z3"/>
    <w:rsid w:val="007435C2"/>
  </w:style>
  <w:style w:type="character" w:customStyle="1" w:styleId="WW8Num16z4">
    <w:name w:val="WW8Num16z4"/>
    <w:rsid w:val="007435C2"/>
  </w:style>
  <w:style w:type="character" w:customStyle="1" w:styleId="WW8Num16z5">
    <w:name w:val="WW8Num16z5"/>
    <w:rsid w:val="007435C2"/>
  </w:style>
  <w:style w:type="character" w:customStyle="1" w:styleId="WW8Num16z6">
    <w:name w:val="WW8Num16z6"/>
    <w:rsid w:val="007435C2"/>
  </w:style>
  <w:style w:type="character" w:customStyle="1" w:styleId="WW8Num16z7">
    <w:name w:val="WW8Num16z7"/>
    <w:rsid w:val="007435C2"/>
  </w:style>
  <w:style w:type="character" w:customStyle="1" w:styleId="WW8Num16z8">
    <w:name w:val="WW8Num16z8"/>
    <w:rsid w:val="007435C2"/>
  </w:style>
  <w:style w:type="character" w:customStyle="1" w:styleId="WW8Num17z0">
    <w:name w:val="WW8Num17z0"/>
    <w:rsid w:val="007435C2"/>
  </w:style>
  <w:style w:type="character" w:customStyle="1" w:styleId="WW8Num17z1">
    <w:name w:val="WW8Num17z1"/>
    <w:rsid w:val="007435C2"/>
  </w:style>
  <w:style w:type="character" w:customStyle="1" w:styleId="WW8Num17z2">
    <w:name w:val="WW8Num17z2"/>
    <w:rsid w:val="007435C2"/>
  </w:style>
  <w:style w:type="character" w:customStyle="1" w:styleId="WW8Num17z3">
    <w:name w:val="WW8Num17z3"/>
    <w:rsid w:val="007435C2"/>
  </w:style>
  <w:style w:type="character" w:customStyle="1" w:styleId="WW8Num17z4">
    <w:name w:val="WW8Num17z4"/>
    <w:rsid w:val="007435C2"/>
  </w:style>
  <w:style w:type="character" w:customStyle="1" w:styleId="WW8Num17z5">
    <w:name w:val="WW8Num17z5"/>
    <w:rsid w:val="007435C2"/>
  </w:style>
  <w:style w:type="character" w:customStyle="1" w:styleId="WW8Num17z6">
    <w:name w:val="WW8Num17z6"/>
    <w:rsid w:val="007435C2"/>
  </w:style>
  <w:style w:type="character" w:customStyle="1" w:styleId="WW8Num17z7">
    <w:name w:val="WW8Num17z7"/>
    <w:rsid w:val="007435C2"/>
  </w:style>
  <w:style w:type="character" w:customStyle="1" w:styleId="WW8Num17z8">
    <w:name w:val="WW8Num17z8"/>
    <w:rsid w:val="007435C2"/>
  </w:style>
  <w:style w:type="character" w:customStyle="1" w:styleId="WW8Num18z0">
    <w:name w:val="WW8Num18z0"/>
    <w:rsid w:val="007435C2"/>
    <w:rPr>
      <w:rFonts w:cs="Times New Roman"/>
      <w:i/>
      <w:sz w:val="20"/>
    </w:rPr>
  </w:style>
  <w:style w:type="character" w:customStyle="1" w:styleId="WW8Num18z1">
    <w:name w:val="WW8Num18z1"/>
    <w:rsid w:val="007435C2"/>
  </w:style>
  <w:style w:type="character" w:customStyle="1" w:styleId="WW8Num18z2">
    <w:name w:val="WW8Num18z2"/>
    <w:rsid w:val="007435C2"/>
  </w:style>
  <w:style w:type="character" w:customStyle="1" w:styleId="WW8Num18z3">
    <w:name w:val="WW8Num18z3"/>
    <w:rsid w:val="007435C2"/>
  </w:style>
  <w:style w:type="character" w:customStyle="1" w:styleId="WW8Num18z4">
    <w:name w:val="WW8Num18z4"/>
    <w:rsid w:val="007435C2"/>
  </w:style>
  <w:style w:type="character" w:customStyle="1" w:styleId="WW8Num18z5">
    <w:name w:val="WW8Num18z5"/>
    <w:rsid w:val="007435C2"/>
  </w:style>
  <w:style w:type="character" w:customStyle="1" w:styleId="WW8Num18z6">
    <w:name w:val="WW8Num18z6"/>
    <w:rsid w:val="007435C2"/>
  </w:style>
  <w:style w:type="character" w:customStyle="1" w:styleId="WW8Num18z7">
    <w:name w:val="WW8Num18z7"/>
    <w:rsid w:val="007435C2"/>
  </w:style>
  <w:style w:type="character" w:customStyle="1" w:styleId="WW8Num18z8">
    <w:name w:val="WW8Num18z8"/>
    <w:rsid w:val="007435C2"/>
  </w:style>
  <w:style w:type="character" w:customStyle="1" w:styleId="WW8Num19z0">
    <w:name w:val="WW8Num19z0"/>
    <w:rsid w:val="007435C2"/>
    <w:rPr>
      <w:rFonts w:ascii="GHEA Grapalat" w:hAnsi="GHEA Grapalat" w:cs="GHEA Grapalat"/>
    </w:rPr>
  </w:style>
  <w:style w:type="character" w:customStyle="1" w:styleId="WW8Num19z1">
    <w:name w:val="WW8Num19z1"/>
    <w:rsid w:val="007435C2"/>
  </w:style>
  <w:style w:type="character" w:customStyle="1" w:styleId="WW8Num19z2">
    <w:name w:val="WW8Num19z2"/>
    <w:rsid w:val="007435C2"/>
  </w:style>
  <w:style w:type="character" w:customStyle="1" w:styleId="WW8Num19z3">
    <w:name w:val="WW8Num19z3"/>
    <w:rsid w:val="007435C2"/>
  </w:style>
  <w:style w:type="character" w:customStyle="1" w:styleId="WW8Num19z4">
    <w:name w:val="WW8Num19z4"/>
    <w:rsid w:val="007435C2"/>
  </w:style>
  <w:style w:type="character" w:customStyle="1" w:styleId="WW8Num19z5">
    <w:name w:val="WW8Num19z5"/>
    <w:rsid w:val="007435C2"/>
  </w:style>
  <w:style w:type="character" w:customStyle="1" w:styleId="WW8Num19z6">
    <w:name w:val="WW8Num19z6"/>
    <w:rsid w:val="007435C2"/>
  </w:style>
  <w:style w:type="character" w:customStyle="1" w:styleId="WW8Num19z7">
    <w:name w:val="WW8Num19z7"/>
    <w:rsid w:val="007435C2"/>
  </w:style>
  <w:style w:type="character" w:customStyle="1" w:styleId="WW8Num19z8">
    <w:name w:val="WW8Num19z8"/>
    <w:rsid w:val="007435C2"/>
  </w:style>
  <w:style w:type="character" w:customStyle="1" w:styleId="WW8Num20z0">
    <w:name w:val="WW8Num20z0"/>
    <w:rsid w:val="007435C2"/>
    <w:rPr>
      <w:rFonts w:ascii="GHEA Grapalat" w:hAnsi="GHEA Grapalat" w:cs="GHEA Grapalat"/>
      <w:sz w:val="18"/>
      <w:szCs w:val="18"/>
      <w:lang w:val="pt-BR"/>
    </w:rPr>
  </w:style>
  <w:style w:type="character" w:customStyle="1" w:styleId="WW8Num21z0">
    <w:name w:val="WW8Num21z0"/>
    <w:rsid w:val="007435C2"/>
    <w:rPr>
      <w:rFonts w:ascii="GHEA Grapalat" w:eastAsia="Calibri" w:hAnsi="GHEA Grapalat" w:cs="Times New Roman"/>
      <w:i w:val="0"/>
    </w:rPr>
  </w:style>
  <w:style w:type="character" w:customStyle="1" w:styleId="WW8Num21z1">
    <w:name w:val="WW8Num21z1"/>
    <w:rsid w:val="007435C2"/>
    <w:rPr>
      <w:rFonts w:ascii="Courier New" w:hAnsi="Courier New" w:cs="Courier New"/>
    </w:rPr>
  </w:style>
  <w:style w:type="character" w:customStyle="1" w:styleId="WW8Num21z2">
    <w:name w:val="WW8Num21z2"/>
    <w:rsid w:val="007435C2"/>
    <w:rPr>
      <w:rFonts w:ascii="Wingdings" w:hAnsi="Wingdings" w:cs="Wingdings"/>
    </w:rPr>
  </w:style>
  <w:style w:type="character" w:customStyle="1" w:styleId="WW8Num21z3">
    <w:name w:val="WW8Num21z3"/>
    <w:rsid w:val="007435C2"/>
    <w:rPr>
      <w:rFonts w:ascii="Symbol" w:hAnsi="Symbol" w:cs="Symbol"/>
    </w:rPr>
  </w:style>
  <w:style w:type="character" w:customStyle="1" w:styleId="WW8Num22z0">
    <w:name w:val="WW8Num22z0"/>
    <w:rsid w:val="007435C2"/>
    <w:rPr>
      <w:i w:val="0"/>
      <w:sz w:val="24"/>
      <w:szCs w:val="24"/>
    </w:rPr>
  </w:style>
  <w:style w:type="character" w:customStyle="1" w:styleId="WW8Num22z1">
    <w:name w:val="WW8Num22z1"/>
    <w:rsid w:val="007435C2"/>
  </w:style>
  <w:style w:type="character" w:customStyle="1" w:styleId="WW8Num22z2">
    <w:name w:val="WW8Num22z2"/>
    <w:rsid w:val="007435C2"/>
  </w:style>
  <w:style w:type="character" w:customStyle="1" w:styleId="WW8Num22z3">
    <w:name w:val="WW8Num22z3"/>
    <w:rsid w:val="007435C2"/>
  </w:style>
  <w:style w:type="character" w:customStyle="1" w:styleId="WW8Num22z4">
    <w:name w:val="WW8Num22z4"/>
    <w:rsid w:val="007435C2"/>
  </w:style>
  <w:style w:type="character" w:customStyle="1" w:styleId="WW8Num22z5">
    <w:name w:val="WW8Num22z5"/>
    <w:rsid w:val="007435C2"/>
  </w:style>
  <w:style w:type="character" w:customStyle="1" w:styleId="WW8Num22z6">
    <w:name w:val="WW8Num22z6"/>
    <w:rsid w:val="007435C2"/>
  </w:style>
  <w:style w:type="character" w:customStyle="1" w:styleId="WW8Num22z7">
    <w:name w:val="WW8Num22z7"/>
    <w:rsid w:val="007435C2"/>
  </w:style>
  <w:style w:type="character" w:customStyle="1" w:styleId="WW8Num22z8">
    <w:name w:val="WW8Num22z8"/>
    <w:rsid w:val="007435C2"/>
  </w:style>
  <w:style w:type="character" w:customStyle="1" w:styleId="WW8Num23z0">
    <w:name w:val="WW8Num23z0"/>
    <w:rsid w:val="007435C2"/>
  </w:style>
  <w:style w:type="character" w:customStyle="1" w:styleId="WW8Num23z1">
    <w:name w:val="WW8Num23z1"/>
    <w:rsid w:val="007435C2"/>
  </w:style>
  <w:style w:type="character" w:customStyle="1" w:styleId="WW8Num23z2">
    <w:name w:val="WW8Num23z2"/>
    <w:rsid w:val="007435C2"/>
  </w:style>
  <w:style w:type="character" w:customStyle="1" w:styleId="WW8Num23z3">
    <w:name w:val="WW8Num23z3"/>
    <w:rsid w:val="007435C2"/>
  </w:style>
  <w:style w:type="character" w:customStyle="1" w:styleId="WW8Num23z4">
    <w:name w:val="WW8Num23z4"/>
    <w:rsid w:val="007435C2"/>
  </w:style>
  <w:style w:type="character" w:customStyle="1" w:styleId="WW8Num23z5">
    <w:name w:val="WW8Num23z5"/>
    <w:rsid w:val="007435C2"/>
  </w:style>
  <w:style w:type="character" w:customStyle="1" w:styleId="WW8Num23z6">
    <w:name w:val="WW8Num23z6"/>
    <w:rsid w:val="007435C2"/>
  </w:style>
  <w:style w:type="character" w:customStyle="1" w:styleId="WW8Num23z7">
    <w:name w:val="WW8Num23z7"/>
    <w:rsid w:val="007435C2"/>
  </w:style>
  <w:style w:type="character" w:customStyle="1" w:styleId="WW8Num23z8">
    <w:name w:val="WW8Num23z8"/>
    <w:rsid w:val="007435C2"/>
  </w:style>
  <w:style w:type="character" w:customStyle="1" w:styleId="WW8Num24z0">
    <w:name w:val="WW8Num24z0"/>
    <w:rsid w:val="007435C2"/>
  </w:style>
  <w:style w:type="character" w:customStyle="1" w:styleId="WW8Num24z1">
    <w:name w:val="WW8Num24z1"/>
    <w:rsid w:val="007435C2"/>
  </w:style>
  <w:style w:type="character" w:customStyle="1" w:styleId="WW8Num24z2">
    <w:name w:val="WW8Num24z2"/>
    <w:rsid w:val="007435C2"/>
  </w:style>
  <w:style w:type="character" w:customStyle="1" w:styleId="WW8Num24z3">
    <w:name w:val="WW8Num24z3"/>
    <w:rsid w:val="007435C2"/>
  </w:style>
  <w:style w:type="character" w:customStyle="1" w:styleId="WW8Num24z4">
    <w:name w:val="WW8Num24z4"/>
    <w:rsid w:val="007435C2"/>
  </w:style>
  <w:style w:type="character" w:customStyle="1" w:styleId="WW8Num24z5">
    <w:name w:val="WW8Num24z5"/>
    <w:rsid w:val="007435C2"/>
  </w:style>
  <w:style w:type="character" w:customStyle="1" w:styleId="WW8Num24z6">
    <w:name w:val="WW8Num24z6"/>
    <w:rsid w:val="007435C2"/>
  </w:style>
  <w:style w:type="character" w:customStyle="1" w:styleId="WW8Num24z7">
    <w:name w:val="WW8Num24z7"/>
    <w:rsid w:val="007435C2"/>
  </w:style>
  <w:style w:type="character" w:customStyle="1" w:styleId="WW8Num24z8">
    <w:name w:val="WW8Num24z8"/>
    <w:rsid w:val="007435C2"/>
  </w:style>
  <w:style w:type="character" w:customStyle="1" w:styleId="WW8Num25z0">
    <w:name w:val="WW8Num25z0"/>
    <w:rsid w:val="007435C2"/>
    <w:rPr>
      <w:b w:val="0"/>
      <w:sz w:val="24"/>
      <w:szCs w:val="24"/>
    </w:rPr>
  </w:style>
  <w:style w:type="character" w:customStyle="1" w:styleId="WW8Num25z1">
    <w:name w:val="WW8Num25z1"/>
    <w:rsid w:val="007435C2"/>
    <w:rPr>
      <w:rFonts w:cs="Arial"/>
      <w:b w:val="0"/>
      <w:sz w:val="24"/>
    </w:rPr>
  </w:style>
  <w:style w:type="character" w:customStyle="1" w:styleId="WW8Num26z0">
    <w:name w:val="WW8Num26z0"/>
    <w:rsid w:val="007435C2"/>
    <w:rPr>
      <w:rFonts w:cs="GHEA Grapalat"/>
    </w:rPr>
  </w:style>
  <w:style w:type="character" w:customStyle="1" w:styleId="WW8Num26z1">
    <w:name w:val="WW8Num26z1"/>
    <w:rsid w:val="007435C2"/>
  </w:style>
  <w:style w:type="character" w:customStyle="1" w:styleId="WW8Num26z2">
    <w:name w:val="WW8Num26z2"/>
    <w:rsid w:val="007435C2"/>
  </w:style>
  <w:style w:type="character" w:customStyle="1" w:styleId="WW8Num26z3">
    <w:name w:val="WW8Num26z3"/>
    <w:rsid w:val="007435C2"/>
  </w:style>
  <w:style w:type="character" w:customStyle="1" w:styleId="WW8Num26z4">
    <w:name w:val="WW8Num26z4"/>
    <w:rsid w:val="007435C2"/>
  </w:style>
  <w:style w:type="character" w:customStyle="1" w:styleId="WW8Num26z5">
    <w:name w:val="WW8Num26z5"/>
    <w:rsid w:val="007435C2"/>
  </w:style>
  <w:style w:type="character" w:customStyle="1" w:styleId="WW8Num26z6">
    <w:name w:val="WW8Num26z6"/>
    <w:rsid w:val="007435C2"/>
  </w:style>
  <w:style w:type="character" w:customStyle="1" w:styleId="WW8Num26z7">
    <w:name w:val="WW8Num26z7"/>
    <w:rsid w:val="007435C2"/>
  </w:style>
  <w:style w:type="character" w:customStyle="1" w:styleId="WW8Num26z8">
    <w:name w:val="WW8Num26z8"/>
    <w:rsid w:val="007435C2"/>
  </w:style>
  <w:style w:type="character" w:customStyle="1" w:styleId="WW8Num27z0">
    <w:name w:val="WW8Num27z0"/>
    <w:rsid w:val="007435C2"/>
  </w:style>
  <w:style w:type="character" w:customStyle="1" w:styleId="WW8Num27z1">
    <w:name w:val="WW8Num27z1"/>
    <w:rsid w:val="007435C2"/>
  </w:style>
  <w:style w:type="character" w:customStyle="1" w:styleId="WW8Num27z2">
    <w:name w:val="WW8Num27z2"/>
    <w:rsid w:val="007435C2"/>
  </w:style>
  <w:style w:type="character" w:customStyle="1" w:styleId="WW8Num27z3">
    <w:name w:val="WW8Num27z3"/>
    <w:rsid w:val="007435C2"/>
  </w:style>
  <w:style w:type="character" w:customStyle="1" w:styleId="WW8Num27z4">
    <w:name w:val="WW8Num27z4"/>
    <w:rsid w:val="007435C2"/>
  </w:style>
  <w:style w:type="character" w:customStyle="1" w:styleId="WW8Num27z5">
    <w:name w:val="WW8Num27z5"/>
    <w:rsid w:val="007435C2"/>
  </w:style>
  <w:style w:type="character" w:customStyle="1" w:styleId="WW8Num27z6">
    <w:name w:val="WW8Num27z6"/>
    <w:rsid w:val="007435C2"/>
  </w:style>
  <w:style w:type="character" w:customStyle="1" w:styleId="WW8Num27z7">
    <w:name w:val="WW8Num27z7"/>
    <w:rsid w:val="007435C2"/>
  </w:style>
  <w:style w:type="character" w:customStyle="1" w:styleId="WW8Num27z8">
    <w:name w:val="WW8Num27z8"/>
    <w:rsid w:val="007435C2"/>
  </w:style>
  <w:style w:type="character" w:customStyle="1" w:styleId="WW8Num28z0">
    <w:name w:val="WW8Num28z0"/>
    <w:rsid w:val="007435C2"/>
  </w:style>
  <w:style w:type="character" w:customStyle="1" w:styleId="WW8Num28z1">
    <w:name w:val="WW8Num28z1"/>
    <w:rsid w:val="007435C2"/>
  </w:style>
  <w:style w:type="character" w:customStyle="1" w:styleId="WW8Num28z2">
    <w:name w:val="WW8Num28z2"/>
    <w:rsid w:val="007435C2"/>
  </w:style>
  <w:style w:type="character" w:customStyle="1" w:styleId="WW8Num28z3">
    <w:name w:val="WW8Num28z3"/>
    <w:rsid w:val="007435C2"/>
  </w:style>
  <w:style w:type="character" w:customStyle="1" w:styleId="WW8Num28z4">
    <w:name w:val="WW8Num28z4"/>
    <w:rsid w:val="007435C2"/>
  </w:style>
  <w:style w:type="character" w:customStyle="1" w:styleId="WW8Num28z5">
    <w:name w:val="WW8Num28z5"/>
    <w:rsid w:val="007435C2"/>
  </w:style>
  <w:style w:type="character" w:customStyle="1" w:styleId="WW8Num28z6">
    <w:name w:val="WW8Num28z6"/>
    <w:rsid w:val="007435C2"/>
  </w:style>
  <w:style w:type="character" w:customStyle="1" w:styleId="WW8Num28z7">
    <w:name w:val="WW8Num28z7"/>
    <w:rsid w:val="007435C2"/>
  </w:style>
  <w:style w:type="character" w:customStyle="1" w:styleId="WW8Num28z8">
    <w:name w:val="WW8Num28z8"/>
    <w:rsid w:val="007435C2"/>
  </w:style>
  <w:style w:type="character" w:customStyle="1" w:styleId="WW8Num29z0">
    <w:name w:val="WW8Num29z0"/>
    <w:rsid w:val="007435C2"/>
  </w:style>
  <w:style w:type="character" w:customStyle="1" w:styleId="WW8Num29z1">
    <w:name w:val="WW8Num29z1"/>
    <w:rsid w:val="007435C2"/>
  </w:style>
  <w:style w:type="character" w:customStyle="1" w:styleId="WW8Num29z2">
    <w:name w:val="WW8Num29z2"/>
    <w:rsid w:val="007435C2"/>
  </w:style>
  <w:style w:type="character" w:customStyle="1" w:styleId="WW8Num29z3">
    <w:name w:val="WW8Num29z3"/>
    <w:rsid w:val="007435C2"/>
  </w:style>
  <w:style w:type="character" w:customStyle="1" w:styleId="WW8Num29z4">
    <w:name w:val="WW8Num29z4"/>
    <w:rsid w:val="007435C2"/>
  </w:style>
  <w:style w:type="character" w:customStyle="1" w:styleId="WW8Num29z5">
    <w:name w:val="WW8Num29z5"/>
    <w:rsid w:val="007435C2"/>
  </w:style>
  <w:style w:type="character" w:customStyle="1" w:styleId="WW8Num29z6">
    <w:name w:val="WW8Num29z6"/>
    <w:rsid w:val="007435C2"/>
  </w:style>
  <w:style w:type="character" w:customStyle="1" w:styleId="WW8Num29z7">
    <w:name w:val="WW8Num29z7"/>
    <w:rsid w:val="007435C2"/>
  </w:style>
  <w:style w:type="character" w:customStyle="1" w:styleId="WW8Num29z8">
    <w:name w:val="WW8Num29z8"/>
    <w:rsid w:val="007435C2"/>
  </w:style>
  <w:style w:type="character" w:customStyle="1" w:styleId="WW8Num30z0">
    <w:name w:val="WW8Num30z0"/>
    <w:rsid w:val="007435C2"/>
    <w:rPr>
      <w:rFonts w:ascii="Symbol" w:hAnsi="Symbol" w:cs="Symbol"/>
    </w:rPr>
  </w:style>
  <w:style w:type="character" w:customStyle="1" w:styleId="WW8Num30z1">
    <w:name w:val="WW8Num30z1"/>
    <w:rsid w:val="007435C2"/>
    <w:rPr>
      <w:rFonts w:ascii="Courier New" w:hAnsi="Courier New" w:cs="Courier New"/>
    </w:rPr>
  </w:style>
  <w:style w:type="character" w:customStyle="1" w:styleId="WW8Num30z2">
    <w:name w:val="WW8Num30z2"/>
    <w:rsid w:val="007435C2"/>
    <w:rPr>
      <w:rFonts w:ascii="Wingdings" w:hAnsi="Wingdings" w:cs="Wingdings"/>
    </w:rPr>
  </w:style>
  <w:style w:type="character" w:customStyle="1" w:styleId="WW8Num31z0">
    <w:name w:val="WW8Num31z0"/>
    <w:rsid w:val="007435C2"/>
  </w:style>
  <w:style w:type="character" w:customStyle="1" w:styleId="WW8Num32z0">
    <w:name w:val="WW8Num32z0"/>
    <w:rsid w:val="007435C2"/>
    <w:rPr>
      <w:rFonts w:ascii="Symbol" w:eastAsia="Times New Roman" w:hAnsi="Symbol" w:cs="Arial Armenian"/>
    </w:rPr>
  </w:style>
  <w:style w:type="character" w:customStyle="1" w:styleId="WW8Num32z1">
    <w:name w:val="WW8Num32z1"/>
    <w:rsid w:val="007435C2"/>
    <w:rPr>
      <w:rFonts w:ascii="Courier New" w:hAnsi="Courier New" w:cs="Courier New"/>
    </w:rPr>
  </w:style>
  <w:style w:type="character" w:customStyle="1" w:styleId="WW8Num32z2">
    <w:name w:val="WW8Num32z2"/>
    <w:rsid w:val="007435C2"/>
    <w:rPr>
      <w:rFonts w:ascii="Wingdings" w:hAnsi="Wingdings" w:cs="Wingdings"/>
    </w:rPr>
  </w:style>
  <w:style w:type="character" w:customStyle="1" w:styleId="WW8Num32z3">
    <w:name w:val="WW8Num32z3"/>
    <w:rsid w:val="007435C2"/>
    <w:rPr>
      <w:rFonts w:ascii="Symbol" w:hAnsi="Symbol" w:cs="Symbol"/>
    </w:rPr>
  </w:style>
  <w:style w:type="character" w:customStyle="1" w:styleId="WW8Num33z0">
    <w:name w:val="WW8Num33z0"/>
    <w:rsid w:val="007435C2"/>
  </w:style>
  <w:style w:type="character" w:customStyle="1" w:styleId="WW8Num33z1">
    <w:name w:val="WW8Num33z1"/>
    <w:rsid w:val="007435C2"/>
  </w:style>
  <w:style w:type="character" w:customStyle="1" w:styleId="WW8Num33z2">
    <w:name w:val="WW8Num33z2"/>
    <w:rsid w:val="007435C2"/>
  </w:style>
  <w:style w:type="character" w:customStyle="1" w:styleId="WW8Num33z3">
    <w:name w:val="WW8Num33z3"/>
    <w:rsid w:val="007435C2"/>
  </w:style>
  <w:style w:type="character" w:customStyle="1" w:styleId="WW8Num33z4">
    <w:name w:val="WW8Num33z4"/>
    <w:rsid w:val="007435C2"/>
  </w:style>
  <w:style w:type="character" w:customStyle="1" w:styleId="WW8Num33z5">
    <w:name w:val="WW8Num33z5"/>
    <w:rsid w:val="007435C2"/>
  </w:style>
  <w:style w:type="character" w:customStyle="1" w:styleId="WW8Num33z6">
    <w:name w:val="WW8Num33z6"/>
    <w:rsid w:val="007435C2"/>
  </w:style>
  <w:style w:type="character" w:customStyle="1" w:styleId="WW8Num33z7">
    <w:name w:val="WW8Num33z7"/>
    <w:rsid w:val="007435C2"/>
  </w:style>
  <w:style w:type="character" w:customStyle="1" w:styleId="WW8Num33z8">
    <w:name w:val="WW8Num33z8"/>
    <w:rsid w:val="007435C2"/>
  </w:style>
  <w:style w:type="character" w:customStyle="1" w:styleId="WW8Num34z0">
    <w:name w:val="WW8Num34z0"/>
    <w:rsid w:val="007435C2"/>
    <w:rPr>
      <w:rFonts w:cs="Times New Roman"/>
      <w:i/>
      <w:sz w:val="20"/>
    </w:rPr>
  </w:style>
  <w:style w:type="character" w:customStyle="1" w:styleId="WW8Num34z1">
    <w:name w:val="WW8Num34z1"/>
    <w:rsid w:val="007435C2"/>
  </w:style>
  <w:style w:type="character" w:customStyle="1" w:styleId="WW8Num34z2">
    <w:name w:val="WW8Num34z2"/>
    <w:rsid w:val="007435C2"/>
  </w:style>
  <w:style w:type="character" w:customStyle="1" w:styleId="WW8Num34z3">
    <w:name w:val="WW8Num34z3"/>
    <w:rsid w:val="007435C2"/>
  </w:style>
  <w:style w:type="character" w:customStyle="1" w:styleId="WW8Num34z4">
    <w:name w:val="WW8Num34z4"/>
    <w:rsid w:val="007435C2"/>
  </w:style>
  <w:style w:type="character" w:customStyle="1" w:styleId="WW8Num34z5">
    <w:name w:val="WW8Num34z5"/>
    <w:rsid w:val="007435C2"/>
  </w:style>
  <w:style w:type="character" w:customStyle="1" w:styleId="WW8Num34z6">
    <w:name w:val="WW8Num34z6"/>
    <w:rsid w:val="007435C2"/>
  </w:style>
  <w:style w:type="character" w:customStyle="1" w:styleId="WW8Num34z7">
    <w:name w:val="WW8Num34z7"/>
    <w:rsid w:val="007435C2"/>
  </w:style>
  <w:style w:type="character" w:customStyle="1" w:styleId="WW8Num34z8">
    <w:name w:val="WW8Num34z8"/>
    <w:rsid w:val="007435C2"/>
  </w:style>
  <w:style w:type="character" w:customStyle="1" w:styleId="WW8Num35z0">
    <w:name w:val="WW8Num35z0"/>
    <w:rsid w:val="007435C2"/>
  </w:style>
  <w:style w:type="character" w:customStyle="1" w:styleId="WW8Num35z1">
    <w:name w:val="WW8Num35z1"/>
    <w:rsid w:val="007435C2"/>
  </w:style>
  <w:style w:type="character" w:customStyle="1" w:styleId="WW8Num35z2">
    <w:name w:val="WW8Num35z2"/>
    <w:rsid w:val="007435C2"/>
  </w:style>
  <w:style w:type="character" w:customStyle="1" w:styleId="WW8Num35z3">
    <w:name w:val="WW8Num35z3"/>
    <w:rsid w:val="007435C2"/>
  </w:style>
  <w:style w:type="character" w:customStyle="1" w:styleId="WW8Num35z4">
    <w:name w:val="WW8Num35z4"/>
    <w:rsid w:val="007435C2"/>
  </w:style>
  <w:style w:type="character" w:customStyle="1" w:styleId="WW8Num35z5">
    <w:name w:val="WW8Num35z5"/>
    <w:rsid w:val="007435C2"/>
  </w:style>
  <w:style w:type="character" w:customStyle="1" w:styleId="WW8Num35z6">
    <w:name w:val="WW8Num35z6"/>
    <w:rsid w:val="007435C2"/>
  </w:style>
  <w:style w:type="character" w:customStyle="1" w:styleId="WW8Num35z7">
    <w:name w:val="WW8Num35z7"/>
    <w:rsid w:val="007435C2"/>
  </w:style>
  <w:style w:type="character" w:customStyle="1" w:styleId="WW8Num35z8">
    <w:name w:val="WW8Num35z8"/>
    <w:rsid w:val="007435C2"/>
  </w:style>
  <w:style w:type="character" w:customStyle="1" w:styleId="WW8Num36z0">
    <w:name w:val="WW8Num36z0"/>
    <w:rsid w:val="007435C2"/>
  </w:style>
  <w:style w:type="character" w:customStyle="1" w:styleId="WW8Num36z1">
    <w:name w:val="WW8Num36z1"/>
    <w:rsid w:val="007435C2"/>
  </w:style>
  <w:style w:type="character" w:customStyle="1" w:styleId="WW8Num36z2">
    <w:name w:val="WW8Num36z2"/>
    <w:rsid w:val="007435C2"/>
  </w:style>
  <w:style w:type="character" w:customStyle="1" w:styleId="WW8Num36z3">
    <w:name w:val="WW8Num36z3"/>
    <w:rsid w:val="007435C2"/>
  </w:style>
  <w:style w:type="character" w:customStyle="1" w:styleId="WW8Num36z4">
    <w:name w:val="WW8Num36z4"/>
    <w:rsid w:val="007435C2"/>
  </w:style>
  <w:style w:type="character" w:customStyle="1" w:styleId="WW8Num36z5">
    <w:name w:val="WW8Num36z5"/>
    <w:rsid w:val="007435C2"/>
  </w:style>
  <w:style w:type="character" w:customStyle="1" w:styleId="WW8Num36z6">
    <w:name w:val="WW8Num36z6"/>
    <w:rsid w:val="007435C2"/>
  </w:style>
  <w:style w:type="character" w:customStyle="1" w:styleId="WW8Num36z7">
    <w:name w:val="WW8Num36z7"/>
    <w:rsid w:val="007435C2"/>
  </w:style>
  <w:style w:type="character" w:customStyle="1" w:styleId="WW8Num36z8">
    <w:name w:val="WW8Num36z8"/>
    <w:rsid w:val="007435C2"/>
  </w:style>
  <w:style w:type="character" w:customStyle="1" w:styleId="WW8Num37z0">
    <w:name w:val="WW8Num37z0"/>
    <w:rsid w:val="007435C2"/>
    <w:rPr>
      <w:rFonts w:cs="Arial"/>
      <w:b w:val="0"/>
      <w:sz w:val="24"/>
    </w:rPr>
  </w:style>
  <w:style w:type="character" w:customStyle="1" w:styleId="WW8Num37z1">
    <w:name w:val="WW8Num37z1"/>
    <w:rsid w:val="007435C2"/>
  </w:style>
  <w:style w:type="character" w:customStyle="1" w:styleId="WW8Num37z2">
    <w:name w:val="WW8Num37z2"/>
    <w:rsid w:val="007435C2"/>
  </w:style>
  <w:style w:type="character" w:customStyle="1" w:styleId="WW8Num37z3">
    <w:name w:val="WW8Num37z3"/>
    <w:rsid w:val="007435C2"/>
  </w:style>
  <w:style w:type="character" w:customStyle="1" w:styleId="WW8Num37z4">
    <w:name w:val="WW8Num37z4"/>
    <w:rsid w:val="007435C2"/>
  </w:style>
  <w:style w:type="character" w:customStyle="1" w:styleId="WW8Num37z5">
    <w:name w:val="WW8Num37z5"/>
    <w:rsid w:val="007435C2"/>
  </w:style>
  <w:style w:type="character" w:customStyle="1" w:styleId="WW8Num37z6">
    <w:name w:val="WW8Num37z6"/>
    <w:rsid w:val="007435C2"/>
  </w:style>
  <w:style w:type="character" w:customStyle="1" w:styleId="WW8Num37z7">
    <w:name w:val="WW8Num37z7"/>
    <w:rsid w:val="007435C2"/>
  </w:style>
  <w:style w:type="character" w:customStyle="1" w:styleId="WW8Num37z8">
    <w:name w:val="WW8Num37z8"/>
    <w:rsid w:val="007435C2"/>
  </w:style>
  <w:style w:type="character" w:customStyle="1" w:styleId="FootnoteCharacters">
    <w:name w:val="Footnote Characters"/>
    <w:rsid w:val="007435C2"/>
    <w:rPr>
      <w:vertAlign w:val="superscript"/>
    </w:rPr>
  </w:style>
  <w:style w:type="character" w:customStyle="1" w:styleId="EndnoteCharacters">
    <w:name w:val="Endnote Characters"/>
    <w:rsid w:val="007435C2"/>
    <w:rPr>
      <w:vertAlign w:val="superscript"/>
    </w:rPr>
  </w:style>
  <w:style w:type="character" w:customStyle="1" w:styleId="CommentTextChar">
    <w:name w:val="Comment Text Char"/>
    <w:rsid w:val="007435C2"/>
    <w:rPr>
      <w:rFonts w:ascii="Times Armenian" w:hAnsi="Times Armenian" w:cs="Times Armenian"/>
    </w:rPr>
  </w:style>
  <w:style w:type="character" w:customStyle="1" w:styleId="CharChar4">
    <w:name w:val="Char Char4"/>
    <w:rsid w:val="007435C2"/>
    <w:rPr>
      <w:sz w:val="24"/>
      <w:szCs w:val="24"/>
      <w:lang w:val="en-US" w:bidi="ar-SA"/>
    </w:rPr>
  </w:style>
  <w:style w:type="character" w:customStyle="1" w:styleId="CharChar5">
    <w:name w:val="Char Char5"/>
    <w:rsid w:val="007435C2"/>
    <w:rPr>
      <w:sz w:val="24"/>
      <w:szCs w:val="24"/>
      <w:lang w:val="en-US" w:bidi="ar-SA"/>
    </w:rPr>
  </w:style>
  <w:style w:type="character" w:customStyle="1" w:styleId="1">
    <w:name w:val="Основной текст1"/>
    <w:rsid w:val="007435C2"/>
    <w:rPr>
      <w:rFonts w:ascii="Sylfaen" w:eastAsia="Sylfaen" w:hAnsi="Sylfaen" w:cs="Sylfaen"/>
      <w:b w:val="0"/>
      <w:bCs w:val="0"/>
      <w:i w:val="0"/>
      <w:iCs w:val="0"/>
      <w:caps w:val="0"/>
      <w:smallCaps w:val="0"/>
      <w:strike w:val="0"/>
      <w:dstrike w:val="0"/>
      <w:color w:val="000000"/>
      <w:spacing w:val="0"/>
      <w:w w:val="100"/>
      <w:position w:val="0"/>
      <w:sz w:val="22"/>
      <w:szCs w:val="22"/>
      <w:u w:val="none"/>
      <w:vertAlign w:val="baseline"/>
      <w:lang w:val="hy-AM"/>
    </w:rPr>
  </w:style>
  <w:style w:type="character" w:customStyle="1" w:styleId="apple-converted-space">
    <w:name w:val="apple-converted-space"/>
    <w:rsid w:val="007435C2"/>
  </w:style>
  <w:style w:type="character" w:customStyle="1" w:styleId="Arial105pt-1pt">
    <w:name w:val="Основной текст + Arial;10.5 pt;Курсив;Интервал -1 pt"/>
    <w:rsid w:val="007435C2"/>
    <w:rPr>
      <w:rFonts w:ascii="Arial" w:eastAsia="Arial" w:hAnsi="Arial" w:cs="Arial"/>
      <w:b w:val="0"/>
      <w:bCs w:val="0"/>
      <w:i/>
      <w:iCs/>
      <w:caps w:val="0"/>
      <w:smallCaps w:val="0"/>
      <w:strike w:val="0"/>
      <w:dstrike w:val="0"/>
      <w:color w:val="000000"/>
      <w:spacing w:val="0"/>
      <w:w w:val="100"/>
      <w:position w:val="0"/>
      <w:sz w:val="21"/>
      <w:szCs w:val="21"/>
      <w:u w:val="none"/>
      <w:vertAlign w:val="baseline"/>
      <w:lang w:val="hy-AM"/>
    </w:rPr>
  </w:style>
  <w:style w:type="character" w:customStyle="1" w:styleId="UnresolvedMention">
    <w:name w:val="Unresolved Mention"/>
    <w:uiPriority w:val="99"/>
    <w:rsid w:val="007435C2"/>
    <w:rPr>
      <w:color w:val="605E5C"/>
      <w:shd w:val="clear" w:color="auto" w:fill="E1DFDD"/>
    </w:rPr>
  </w:style>
  <w:style w:type="character" w:customStyle="1" w:styleId="CommentSubjectChar">
    <w:name w:val="Comment Subject Char"/>
    <w:rsid w:val="007435C2"/>
    <w:rPr>
      <w:rFonts w:ascii="Times Armenian" w:hAnsi="Times Armenian" w:cs="Times Armenian"/>
      <w:b/>
      <w:bCs/>
      <w:lang w:val="en-US"/>
    </w:rPr>
  </w:style>
  <w:style w:type="character" w:customStyle="1" w:styleId="EndnoteTextChar">
    <w:name w:val="Endnote Text Char"/>
    <w:rsid w:val="007435C2"/>
    <w:rPr>
      <w:rFonts w:ascii="Times Armenian" w:hAnsi="Times Armenian" w:cs="Times Armenian"/>
    </w:rPr>
  </w:style>
  <w:style w:type="character" w:customStyle="1" w:styleId="DocumentMapChar">
    <w:name w:val="Document Map Char"/>
    <w:rsid w:val="007435C2"/>
    <w:rPr>
      <w:rFonts w:ascii="Tahoma" w:hAnsi="Tahoma" w:cs="Tahoma"/>
      <w:shd w:val="clear" w:color="auto" w:fill="000080"/>
    </w:rPr>
  </w:style>
  <w:style w:type="character" w:customStyle="1" w:styleId="BodyTextChar1">
    <w:name w:val="Body Text Char1"/>
    <w:rsid w:val="007435C2"/>
    <w:rPr>
      <w:sz w:val="24"/>
      <w:szCs w:val="24"/>
      <w:lang w:val="en-US" w:bidi="ar-SA"/>
    </w:rPr>
  </w:style>
  <w:style w:type="character" w:customStyle="1" w:styleId="ListLabel1">
    <w:name w:val="ListLabel 1"/>
    <w:rsid w:val="007435C2"/>
    <w:rPr>
      <w:rFonts w:ascii="GHEA Grapalat" w:hAnsi="GHEA Grapalat" w:cs="Symbol"/>
      <w:sz w:val="20"/>
      <w:szCs w:val="22"/>
      <w:lang w:val="hy-AM"/>
    </w:rPr>
  </w:style>
  <w:style w:type="character" w:customStyle="1" w:styleId="ListLabel2">
    <w:name w:val="ListLabel 2"/>
    <w:rsid w:val="007435C2"/>
    <w:rPr>
      <w:rFonts w:cs="GHEA Grapalat"/>
      <w:sz w:val="18"/>
      <w:szCs w:val="18"/>
      <w:lang w:val="pt-BR"/>
    </w:rPr>
  </w:style>
  <w:style w:type="character" w:customStyle="1" w:styleId="ListLabel3">
    <w:name w:val="ListLabel 3"/>
    <w:rsid w:val="007435C2"/>
    <w:rPr>
      <w:rFonts w:cs="GHEA Grapalat"/>
      <w:sz w:val="18"/>
      <w:szCs w:val="18"/>
      <w:lang w:val="pt-BR"/>
    </w:rPr>
  </w:style>
  <w:style w:type="character" w:customStyle="1" w:styleId="ListLabel4">
    <w:name w:val="ListLabel 4"/>
    <w:rsid w:val="007435C2"/>
    <w:rPr>
      <w:rFonts w:cs="GHEA Grapalat"/>
      <w:sz w:val="18"/>
      <w:szCs w:val="18"/>
      <w:lang w:val="pt-BR"/>
    </w:rPr>
  </w:style>
  <w:style w:type="character" w:customStyle="1" w:styleId="ListLabel5">
    <w:name w:val="ListLabel 5"/>
    <w:rsid w:val="007435C2"/>
    <w:rPr>
      <w:rFonts w:cs="GHEA Grapalat"/>
      <w:sz w:val="18"/>
      <w:szCs w:val="18"/>
      <w:lang w:val="pt-BR"/>
    </w:rPr>
  </w:style>
  <w:style w:type="character" w:customStyle="1" w:styleId="ListLabel6">
    <w:name w:val="ListLabel 6"/>
    <w:rsid w:val="007435C2"/>
    <w:rPr>
      <w:rFonts w:cs="GHEA Grapalat"/>
      <w:sz w:val="18"/>
      <w:szCs w:val="18"/>
      <w:lang w:val="pt-BR"/>
    </w:rPr>
  </w:style>
  <w:style w:type="character" w:customStyle="1" w:styleId="ListLabel7">
    <w:name w:val="ListLabel 7"/>
    <w:rsid w:val="007435C2"/>
    <w:rPr>
      <w:rFonts w:cs="GHEA Grapalat"/>
      <w:sz w:val="18"/>
      <w:szCs w:val="18"/>
      <w:lang w:val="pt-BR"/>
    </w:rPr>
  </w:style>
  <w:style w:type="character" w:customStyle="1" w:styleId="ListLabel8">
    <w:name w:val="ListLabel 8"/>
    <w:rsid w:val="007435C2"/>
    <w:rPr>
      <w:rFonts w:cs="GHEA Grapalat"/>
      <w:sz w:val="18"/>
      <w:szCs w:val="18"/>
      <w:lang w:val="pt-BR"/>
    </w:rPr>
  </w:style>
  <w:style w:type="character" w:customStyle="1" w:styleId="ListLabel9">
    <w:name w:val="ListLabel 9"/>
    <w:rsid w:val="007435C2"/>
    <w:rPr>
      <w:rFonts w:cs="GHEA Grapalat"/>
      <w:sz w:val="18"/>
      <w:szCs w:val="18"/>
      <w:lang w:val="pt-BR"/>
    </w:rPr>
  </w:style>
  <w:style w:type="character" w:customStyle="1" w:styleId="ListLabel10">
    <w:name w:val="ListLabel 10"/>
    <w:rsid w:val="007435C2"/>
    <w:rPr>
      <w:rFonts w:cs="GHEA Grapalat"/>
      <w:sz w:val="18"/>
      <w:szCs w:val="18"/>
      <w:lang w:val="pt-BR"/>
    </w:rPr>
  </w:style>
  <w:style w:type="character" w:customStyle="1" w:styleId="ListLabel11">
    <w:name w:val="ListLabel 11"/>
    <w:rsid w:val="007435C2"/>
    <w:rPr>
      <w:rFonts w:ascii="GHEA Grapalat" w:hAnsi="GHEA Grapalat"/>
      <w:b/>
      <w:sz w:val="20"/>
      <w:szCs w:val="24"/>
    </w:rPr>
  </w:style>
  <w:style w:type="character" w:customStyle="1" w:styleId="ListLabel12">
    <w:name w:val="ListLabel 12"/>
    <w:rsid w:val="007435C2"/>
    <w:rPr>
      <w:rFonts w:cs="Arial"/>
      <w:b w:val="0"/>
      <w:sz w:val="24"/>
    </w:rPr>
  </w:style>
  <w:style w:type="character" w:customStyle="1" w:styleId="ListLabel13">
    <w:name w:val="ListLabel 13"/>
    <w:rsid w:val="007435C2"/>
    <w:rPr>
      <w:rFonts w:cs="Arial"/>
      <w:b w:val="0"/>
      <w:sz w:val="24"/>
    </w:rPr>
  </w:style>
  <w:style w:type="character" w:customStyle="1" w:styleId="ListLabel14">
    <w:name w:val="ListLabel 14"/>
    <w:rsid w:val="007435C2"/>
    <w:rPr>
      <w:rFonts w:cs="Arial"/>
      <w:b w:val="0"/>
      <w:sz w:val="24"/>
    </w:rPr>
  </w:style>
  <w:style w:type="character" w:customStyle="1" w:styleId="ListLabel15">
    <w:name w:val="ListLabel 15"/>
    <w:rsid w:val="007435C2"/>
    <w:rPr>
      <w:rFonts w:cs="Arial"/>
      <w:b w:val="0"/>
      <w:sz w:val="24"/>
    </w:rPr>
  </w:style>
  <w:style w:type="character" w:customStyle="1" w:styleId="ListLabel16">
    <w:name w:val="ListLabel 16"/>
    <w:rsid w:val="007435C2"/>
    <w:rPr>
      <w:rFonts w:cs="Arial"/>
      <w:b w:val="0"/>
      <w:sz w:val="24"/>
    </w:rPr>
  </w:style>
  <w:style w:type="character" w:customStyle="1" w:styleId="ListLabel17">
    <w:name w:val="ListLabel 17"/>
    <w:rsid w:val="007435C2"/>
    <w:rPr>
      <w:rFonts w:cs="Arial"/>
      <w:b w:val="0"/>
      <w:sz w:val="24"/>
    </w:rPr>
  </w:style>
  <w:style w:type="character" w:customStyle="1" w:styleId="ListLabel18">
    <w:name w:val="ListLabel 18"/>
    <w:rsid w:val="007435C2"/>
    <w:rPr>
      <w:rFonts w:cs="Arial"/>
      <w:b w:val="0"/>
      <w:sz w:val="24"/>
    </w:rPr>
  </w:style>
  <w:style w:type="character" w:customStyle="1" w:styleId="ListLabel19">
    <w:name w:val="ListLabel 19"/>
    <w:rsid w:val="007435C2"/>
    <w:rPr>
      <w:rFonts w:cs="Arial"/>
      <w:b w:val="0"/>
      <w:sz w:val="24"/>
    </w:rPr>
  </w:style>
  <w:style w:type="character" w:customStyle="1" w:styleId="ListLabel20">
    <w:name w:val="ListLabel 20"/>
    <w:rsid w:val="007435C2"/>
    <w:rPr>
      <w:rFonts w:cs="GHEA Grapalat"/>
    </w:rPr>
  </w:style>
  <w:style w:type="character" w:customStyle="1" w:styleId="ListLabel21">
    <w:name w:val="ListLabel 21"/>
    <w:rsid w:val="007435C2"/>
    <w:rPr>
      <w:rFonts w:ascii="GHEA Grapalat" w:hAnsi="GHEA Grapalat" w:cs="GHEA Grapalat"/>
      <w:b/>
      <w:sz w:val="18"/>
    </w:rPr>
  </w:style>
  <w:style w:type="character" w:customStyle="1" w:styleId="ListLabel22">
    <w:name w:val="ListLabel 22"/>
    <w:rsid w:val="007435C2"/>
    <w:rPr>
      <w:rFonts w:cs="GHEA Grapalat"/>
      <w:sz w:val="18"/>
      <w:szCs w:val="18"/>
      <w:lang w:val="pt-BR"/>
    </w:rPr>
  </w:style>
  <w:style w:type="character" w:customStyle="1" w:styleId="ListLabel23">
    <w:name w:val="ListLabel 23"/>
    <w:rsid w:val="007435C2"/>
    <w:rPr>
      <w:rFonts w:ascii="GHEA Grapalat" w:hAnsi="GHEA Grapalat" w:cs="GHEA Grapalat"/>
      <w:sz w:val="18"/>
      <w:szCs w:val="18"/>
      <w:lang w:val="pt-BR"/>
    </w:rPr>
  </w:style>
  <w:style w:type="character" w:customStyle="1" w:styleId="ListLabel24">
    <w:name w:val="ListLabel 24"/>
    <w:rsid w:val="007435C2"/>
    <w:rPr>
      <w:rFonts w:cs="GHEA Grapalat"/>
      <w:sz w:val="18"/>
      <w:szCs w:val="18"/>
      <w:lang w:val="pt-BR"/>
    </w:rPr>
  </w:style>
  <w:style w:type="character" w:customStyle="1" w:styleId="ListLabel25">
    <w:name w:val="ListLabel 25"/>
    <w:rsid w:val="007435C2"/>
    <w:rPr>
      <w:rFonts w:cs="GHEA Grapalat"/>
      <w:sz w:val="18"/>
      <w:szCs w:val="18"/>
      <w:lang w:val="pt-BR"/>
    </w:rPr>
  </w:style>
  <w:style w:type="character" w:customStyle="1" w:styleId="ListLabel26">
    <w:name w:val="ListLabel 26"/>
    <w:rsid w:val="007435C2"/>
    <w:rPr>
      <w:rFonts w:cs="GHEA Grapalat"/>
      <w:sz w:val="18"/>
      <w:szCs w:val="18"/>
      <w:lang w:val="pt-BR"/>
    </w:rPr>
  </w:style>
  <w:style w:type="character" w:customStyle="1" w:styleId="ListLabel27">
    <w:name w:val="ListLabel 27"/>
    <w:rsid w:val="007435C2"/>
    <w:rPr>
      <w:rFonts w:cs="GHEA Grapalat"/>
      <w:sz w:val="18"/>
      <w:szCs w:val="18"/>
      <w:lang w:val="pt-BR"/>
    </w:rPr>
  </w:style>
  <w:style w:type="character" w:customStyle="1" w:styleId="ListLabel28">
    <w:name w:val="ListLabel 28"/>
    <w:rsid w:val="007435C2"/>
    <w:rPr>
      <w:rFonts w:cs="GHEA Grapalat"/>
      <w:sz w:val="18"/>
      <w:szCs w:val="18"/>
      <w:lang w:val="pt-BR"/>
    </w:rPr>
  </w:style>
  <w:style w:type="character" w:customStyle="1" w:styleId="ListLabel29">
    <w:name w:val="ListLabel 29"/>
    <w:rsid w:val="007435C2"/>
    <w:rPr>
      <w:rFonts w:cs="GHEA Grapalat"/>
      <w:sz w:val="18"/>
      <w:szCs w:val="18"/>
      <w:lang w:val="pt-BR"/>
    </w:rPr>
  </w:style>
  <w:style w:type="character" w:customStyle="1" w:styleId="ListLabel30">
    <w:name w:val="ListLabel 30"/>
    <w:rsid w:val="007435C2"/>
    <w:rPr>
      <w:rFonts w:cs="GHEA Grapalat"/>
      <w:sz w:val="18"/>
      <w:szCs w:val="18"/>
      <w:lang w:val="pt-BR"/>
    </w:rPr>
  </w:style>
  <w:style w:type="paragraph" w:customStyle="1" w:styleId="Heading">
    <w:name w:val="Heading"/>
    <w:basedOn w:val="Normal"/>
    <w:next w:val="BodyText"/>
    <w:rsid w:val="007435C2"/>
    <w:pPr>
      <w:suppressAutoHyphens/>
      <w:jc w:val="center"/>
    </w:pPr>
    <w:rPr>
      <w:rFonts w:ascii="Arial Armenian" w:hAnsi="Arial Armenian" w:cs="Arial Armenian"/>
      <w:color w:val="00000A"/>
      <w:kern w:val="1"/>
      <w:szCs w:val="20"/>
      <w:lang w:val="en-US" w:eastAsia="zh-CN" w:bidi="ar-SA"/>
    </w:rPr>
  </w:style>
  <w:style w:type="paragraph" w:styleId="List">
    <w:name w:val="List"/>
    <w:basedOn w:val="BodyText"/>
    <w:rsid w:val="007435C2"/>
    <w:pPr>
      <w:suppressAutoHyphens/>
    </w:pPr>
    <w:rPr>
      <w:color w:val="00000A"/>
      <w:kern w:val="1"/>
      <w:lang w:val="en-US" w:eastAsia="zh-CN" w:bidi="ar-SA"/>
    </w:rPr>
  </w:style>
  <w:style w:type="paragraph" w:styleId="Caption">
    <w:name w:val="caption"/>
    <w:basedOn w:val="Normal"/>
    <w:qFormat/>
    <w:rsid w:val="007435C2"/>
    <w:pPr>
      <w:suppressLineNumbers/>
      <w:suppressAutoHyphens/>
      <w:spacing w:before="120" w:after="120"/>
    </w:pPr>
    <w:rPr>
      <w:i/>
      <w:iCs/>
      <w:color w:val="00000A"/>
      <w:kern w:val="1"/>
      <w:lang w:val="en-US" w:eastAsia="zh-CN" w:bidi="ar-SA"/>
    </w:rPr>
  </w:style>
  <w:style w:type="paragraph" w:customStyle="1" w:styleId="Index">
    <w:name w:val="Index"/>
    <w:basedOn w:val="Normal"/>
    <w:rsid w:val="007435C2"/>
    <w:pPr>
      <w:suppressLineNumbers/>
      <w:suppressAutoHyphens/>
    </w:pPr>
    <w:rPr>
      <w:color w:val="00000A"/>
      <w:kern w:val="1"/>
      <w:lang w:val="en-US" w:eastAsia="zh-CN" w:bidi="ar-SA"/>
    </w:rPr>
  </w:style>
  <w:style w:type="paragraph" w:customStyle="1" w:styleId="Index12">
    <w:name w:val="Index 12"/>
    <w:basedOn w:val="Normal"/>
    <w:rsid w:val="007435C2"/>
    <w:pPr>
      <w:suppressAutoHyphens/>
      <w:spacing w:line="100" w:lineRule="atLeast"/>
      <w:ind w:left="240" w:hanging="240"/>
    </w:pPr>
    <w:rPr>
      <w:rFonts w:ascii="Times Armenian" w:hAnsi="Times Armenian" w:cs="Times Armenian"/>
      <w:color w:val="00000A"/>
      <w:kern w:val="1"/>
      <w:sz w:val="16"/>
      <w:szCs w:val="16"/>
      <w:lang w:val="en-US" w:eastAsia="zh-CN" w:bidi="ar-SA"/>
    </w:rPr>
  </w:style>
  <w:style w:type="paragraph" w:customStyle="1" w:styleId="IndexHeading2">
    <w:name w:val="Index Heading2"/>
    <w:basedOn w:val="Normal"/>
    <w:rsid w:val="007435C2"/>
    <w:pPr>
      <w:suppressAutoHyphens/>
      <w:spacing w:line="100" w:lineRule="atLeast"/>
    </w:pPr>
    <w:rPr>
      <w:color w:val="00000A"/>
      <w:kern w:val="1"/>
      <w:sz w:val="20"/>
      <w:szCs w:val="20"/>
      <w:lang w:val="en-AU" w:eastAsia="zh-CN" w:bidi="ar-SA"/>
    </w:rPr>
  </w:style>
  <w:style w:type="paragraph" w:customStyle="1" w:styleId="msonormalcxspmiddle">
    <w:name w:val="msonormalcxspmiddle"/>
    <w:basedOn w:val="Normal"/>
    <w:rsid w:val="007435C2"/>
    <w:pPr>
      <w:suppressAutoHyphens/>
      <w:spacing w:before="280" w:after="280"/>
    </w:pPr>
    <w:rPr>
      <w:color w:val="00000A"/>
      <w:kern w:val="1"/>
      <w:lang w:val="en-US" w:eastAsia="zh-CN" w:bidi="ar-SA"/>
    </w:rPr>
  </w:style>
  <w:style w:type="paragraph" w:customStyle="1" w:styleId="msonormal0">
    <w:name w:val="msonormal"/>
    <w:basedOn w:val="Normal"/>
    <w:rsid w:val="007435C2"/>
    <w:pPr>
      <w:suppressAutoHyphens/>
      <w:spacing w:before="280" w:after="280"/>
    </w:pPr>
    <w:rPr>
      <w:color w:val="00000A"/>
      <w:kern w:val="1"/>
      <w:lang w:val="en-US" w:eastAsia="zh-CN" w:bidi="ar-SA"/>
    </w:rPr>
  </w:style>
  <w:style w:type="paragraph" w:customStyle="1" w:styleId="xl76">
    <w:name w:val="xl76"/>
    <w:basedOn w:val="Normal"/>
    <w:rsid w:val="007435C2"/>
    <w:pPr>
      <w:pBdr>
        <w:top w:val="single" w:sz="4" w:space="0" w:color="000001"/>
        <w:left w:val="single" w:sz="8" w:space="0" w:color="000001"/>
        <w:bottom w:val="single" w:sz="4" w:space="0" w:color="000001"/>
        <w:right w:val="single" w:sz="4" w:space="0" w:color="000001"/>
      </w:pBdr>
      <w:suppressAutoHyphens/>
      <w:spacing w:before="280" w:after="280"/>
      <w:jc w:val="center"/>
      <w:textAlignment w:val="center"/>
    </w:pPr>
    <w:rPr>
      <w:rFonts w:ascii="Arial Armenian" w:hAnsi="Arial Armenian" w:cs="Arial Armenian"/>
      <w:color w:val="00000A"/>
      <w:kern w:val="1"/>
      <w:lang w:val="en-US" w:eastAsia="zh-CN" w:bidi="ar-SA"/>
    </w:rPr>
  </w:style>
  <w:style w:type="paragraph" w:customStyle="1" w:styleId="xl77">
    <w:name w:val="xl77"/>
    <w:basedOn w:val="Normal"/>
    <w:rsid w:val="007435C2"/>
    <w:pPr>
      <w:pBdr>
        <w:top w:val="none" w:sz="0" w:space="0" w:color="000000"/>
        <w:left w:val="single" w:sz="8" w:space="0" w:color="000001"/>
        <w:bottom w:val="single" w:sz="4" w:space="0" w:color="000001"/>
        <w:right w:val="single" w:sz="4" w:space="0" w:color="000001"/>
      </w:pBdr>
      <w:suppressAutoHyphens/>
      <w:spacing w:before="280" w:after="280"/>
      <w:jc w:val="center"/>
      <w:textAlignment w:val="center"/>
    </w:pPr>
    <w:rPr>
      <w:rFonts w:ascii="Arial Armenian" w:hAnsi="Arial Armenian" w:cs="Arial Armenian"/>
      <w:color w:val="00000A"/>
      <w:kern w:val="1"/>
      <w:lang w:val="en-US" w:eastAsia="zh-CN" w:bidi="ar-SA"/>
    </w:rPr>
  </w:style>
  <w:style w:type="paragraph" w:customStyle="1" w:styleId="xl78">
    <w:name w:val="xl78"/>
    <w:basedOn w:val="Normal"/>
    <w:rsid w:val="007435C2"/>
    <w:pPr>
      <w:pBdr>
        <w:top w:val="none" w:sz="0" w:space="0" w:color="000000"/>
        <w:left w:val="single" w:sz="4" w:space="0" w:color="000001"/>
        <w:bottom w:val="none" w:sz="0" w:space="0" w:color="000000"/>
        <w:right w:val="single" w:sz="4" w:space="0" w:color="000001"/>
      </w:pBdr>
      <w:suppressAutoHyphens/>
      <w:spacing w:before="280" w:after="280"/>
      <w:jc w:val="center"/>
      <w:textAlignment w:val="center"/>
    </w:pPr>
    <w:rPr>
      <w:rFonts w:ascii="Arial Armenian" w:hAnsi="Arial Armenian" w:cs="Arial Armenian"/>
      <w:b/>
      <w:bCs/>
      <w:color w:val="00000A"/>
      <w:kern w:val="1"/>
      <w:sz w:val="20"/>
      <w:szCs w:val="20"/>
      <w:lang w:val="en-US" w:eastAsia="zh-CN" w:bidi="ar-SA"/>
    </w:rPr>
  </w:style>
  <w:style w:type="paragraph" w:customStyle="1" w:styleId="xl79">
    <w:name w:val="xl79"/>
    <w:basedOn w:val="Normal"/>
    <w:rsid w:val="007435C2"/>
    <w:pPr>
      <w:pBdr>
        <w:top w:val="single" w:sz="4" w:space="0" w:color="000001"/>
        <w:left w:val="single" w:sz="8" w:space="0" w:color="000001"/>
        <w:bottom w:val="single" w:sz="4" w:space="0" w:color="000001"/>
        <w:right w:val="single" w:sz="4" w:space="0" w:color="000001"/>
      </w:pBdr>
      <w:suppressAutoHyphens/>
      <w:spacing w:before="280" w:after="280"/>
      <w:jc w:val="center"/>
    </w:pPr>
    <w:rPr>
      <w:rFonts w:ascii="Arial Armenian" w:hAnsi="Arial Armenian" w:cs="Arial Armenian"/>
      <w:color w:val="00000A"/>
      <w:kern w:val="1"/>
      <w:lang w:val="en-US" w:eastAsia="zh-CN" w:bidi="ar-SA"/>
    </w:rPr>
  </w:style>
  <w:style w:type="paragraph" w:customStyle="1" w:styleId="xl80">
    <w:name w:val="xl80"/>
    <w:basedOn w:val="Normal"/>
    <w:rsid w:val="007435C2"/>
    <w:pPr>
      <w:pBdr>
        <w:top w:val="single" w:sz="4" w:space="0" w:color="000001"/>
        <w:left w:val="single" w:sz="4" w:space="0" w:color="000001"/>
        <w:bottom w:val="single" w:sz="4" w:space="0" w:color="000001"/>
        <w:right w:val="single" w:sz="4" w:space="0" w:color="000001"/>
      </w:pBdr>
      <w:suppressAutoHyphens/>
      <w:spacing w:before="280" w:after="280"/>
      <w:jc w:val="center"/>
      <w:textAlignment w:val="center"/>
    </w:pPr>
    <w:rPr>
      <w:rFonts w:ascii="Arial Armenian" w:hAnsi="Arial Armenian" w:cs="Arial Armenian"/>
      <w:b/>
      <w:bCs/>
      <w:color w:val="00000A"/>
      <w:kern w:val="1"/>
      <w:lang w:val="en-US" w:eastAsia="zh-CN" w:bidi="ar-SA"/>
    </w:rPr>
  </w:style>
  <w:style w:type="paragraph" w:customStyle="1" w:styleId="xl81">
    <w:name w:val="xl81"/>
    <w:basedOn w:val="Normal"/>
    <w:rsid w:val="007435C2"/>
    <w:pPr>
      <w:pBdr>
        <w:top w:val="single" w:sz="4" w:space="0" w:color="000001"/>
        <w:left w:val="single" w:sz="8" w:space="0" w:color="000001"/>
        <w:bottom w:val="single" w:sz="4" w:space="0" w:color="000001"/>
        <w:right w:val="single" w:sz="4" w:space="0" w:color="000001"/>
      </w:pBdr>
      <w:suppressAutoHyphens/>
      <w:spacing w:before="280" w:after="280"/>
    </w:pPr>
    <w:rPr>
      <w:rFonts w:ascii="Arial Armenian" w:hAnsi="Arial Armenian" w:cs="Arial Armenian"/>
      <w:b/>
      <w:bCs/>
      <w:color w:val="00000A"/>
      <w:kern w:val="1"/>
      <w:lang w:val="en-US" w:eastAsia="zh-CN" w:bidi="ar-SA"/>
    </w:rPr>
  </w:style>
  <w:style w:type="paragraph" w:customStyle="1" w:styleId="xl82">
    <w:name w:val="xl82"/>
    <w:basedOn w:val="Normal"/>
    <w:rsid w:val="007435C2"/>
    <w:pPr>
      <w:pBdr>
        <w:top w:val="single" w:sz="4" w:space="0" w:color="000001"/>
        <w:left w:val="single" w:sz="4" w:space="0" w:color="000001"/>
        <w:bottom w:val="single" w:sz="4" w:space="0" w:color="000001"/>
        <w:right w:val="single" w:sz="4" w:space="0" w:color="000001"/>
      </w:pBdr>
      <w:suppressAutoHyphens/>
      <w:spacing w:before="280" w:after="280"/>
    </w:pPr>
    <w:rPr>
      <w:color w:val="00000A"/>
      <w:kern w:val="1"/>
      <w:lang w:val="en-US" w:eastAsia="zh-CN" w:bidi="ar-SA"/>
    </w:rPr>
  </w:style>
  <w:style w:type="paragraph" w:customStyle="1" w:styleId="xl83">
    <w:name w:val="xl83"/>
    <w:basedOn w:val="Normal"/>
    <w:rsid w:val="007435C2"/>
    <w:pPr>
      <w:pBdr>
        <w:top w:val="single" w:sz="4" w:space="0" w:color="000001"/>
        <w:left w:val="single" w:sz="4" w:space="0" w:color="000001"/>
        <w:bottom w:val="single" w:sz="4" w:space="0" w:color="000001"/>
        <w:right w:val="single" w:sz="4" w:space="0" w:color="000001"/>
      </w:pBdr>
      <w:suppressAutoHyphens/>
      <w:spacing w:before="280" w:after="280"/>
      <w:textAlignment w:val="center"/>
    </w:pPr>
    <w:rPr>
      <w:rFonts w:ascii="Arial Armenian" w:hAnsi="Arial Armenian" w:cs="Arial Armenian"/>
      <w:color w:val="00000A"/>
      <w:kern w:val="1"/>
      <w:sz w:val="18"/>
      <w:szCs w:val="18"/>
      <w:lang w:val="en-US" w:eastAsia="zh-CN" w:bidi="ar-SA"/>
    </w:rPr>
  </w:style>
  <w:style w:type="paragraph" w:customStyle="1" w:styleId="xl84">
    <w:name w:val="xl84"/>
    <w:basedOn w:val="Normal"/>
    <w:rsid w:val="007435C2"/>
    <w:pPr>
      <w:pBdr>
        <w:top w:val="single" w:sz="4" w:space="0" w:color="000001"/>
        <w:left w:val="single" w:sz="8" w:space="0" w:color="000001"/>
        <w:bottom w:val="single" w:sz="4" w:space="0" w:color="000001"/>
        <w:right w:val="single" w:sz="4" w:space="0" w:color="000001"/>
      </w:pBdr>
      <w:suppressAutoHyphens/>
      <w:spacing w:before="280" w:after="280"/>
      <w:jc w:val="center"/>
      <w:textAlignment w:val="center"/>
    </w:pPr>
    <w:rPr>
      <w:rFonts w:ascii="Arial Armenian" w:hAnsi="Arial Armenian" w:cs="Arial Armenian"/>
      <w:color w:val="00000A"/>
      <w:kern w:val="1"/>
      <w:sz w:val="18"/>
      <w:szCs w:val="18"/>
      <w:lang w:val="en-US" w:eastAsia="zh-CN" w:bidi="ar-SA"/>
    </w:rPr>
  </w:style>
  <w:style w:type="paragraph" w:customStyle="1" w:styleId="xl85">
    <w:name w:val="xl85"/>
    <w:basedOn w:val="Normal"/>
    <w:rsid w:val="007435C2"/>
    <w:pPr>
      <w:pBdr>
        <w:top w:val="single" w:sz="4" w:space="0" w:color="000001"/>
        <w:left w:val="single" w:sz="8" w:space="0" w:color="000001"/>
        <w:bottom w:val="single" w:sz="4" w:space="0" w:color="000001"/>
        <w:right w:val="single" w:sz="4" w:space="0" w:color="000001"/>
      </w:pBdr>
      <w:suppressAutoHyphens/>
      <w:spacing w:before="280" w:after="280"/>
      <w:jc w:val="center"/>
      <w:textAlignment w:val="center"/>
    </w:pPr>
    <w:rPr>
      <w:rFonts w:ascii="Arial Armenian" w:hAnsi="Arial Armenian" w:cs="Arial Armenian"/>
      <w:b/>
      <w:bCs/>
      <w:color w:val="00000A"/>
      <w:kern w:val="1"/>
      <w:sz w:val="18"/>
      <w:szCs w:val="18"/>
      <w:lang w:val="en-US" w:eastAsia="zh-CN" w:bidi="ar-SA"/>
    </w:rPr>
  </w:style>
  <w:style w:type="paragraph" w:customStyle="1" w:styleId="xl86">
    <w:name w:val="xl86"/>
    <w:basedOn w:val="Normal"/>
    <w:rsid w:val="007435C2"/>
    <w:pPr>
      <w:pBdr>
        <w:top w:val="single" w:sz="4" w:space="0" w:color="000001"/>
        <w:left w:val="single" w:sz="8" w:space="0" w:color="000001"/>
        <w:bottom w:val="single" w:sz="4" w:space="0" w:color="000001"/>
        <w:right w:val="single" w:sz="4" w:space="0" w:color="000001"/>
      </w:pBdr>
      <w:suppressAutoHyphens/>
      <w:spacing w:before="280" w:after="280"/>
      <w:jc w:val="center"/>
      <w:textAlignment w:val="center"/>
    </w:pPr>
    <w:rPr>
      <w:rFonts w:ascii="Arial Armenian" w:hAnsi="Arial Armenian" w:cs="Arial Armenian"/>
      <w:color w:val="00000A"/>
      <w:kern w:val="1"/>
      <w:sz w:val="18"/>
      <w:szCs w:val="18"/>
      <w:lang w:val="en-US" w:eastAsia="zh-CN" w:bidi="ar-SA"/>
    </w:rPr>
  </w:style>
  <w:style w:type="paragraph" w:customStyle="1" w:styleId="xl87">
    <w:name w:val="xl87"/>
    <w:basedOn w:val="Normal"/>
    <w:rsid w:val="007435C2"/>
    <w:pPr>
      <w:pBdr>
        <w:top w:val="single" w:sz="4" w:space="0" w:color="000001"/>
        <w:left w:val="single" w:sz="4" w:space="0" w:color="000001"/>
        <w:bottom w:val="single" w:sz="4" w:space="0" w:color="000001"/>
        <w:right w:val="single" w:sz="4" w:space="0" w:color="000001"/>
      </w:pBdr>
      <w:suppressAutoHyphens/>
      <w:spacing w:before="280" w:after="280"/>
      <w:jc w:val="center"/>
      <w:textAlignment w:val="center"/>
    </w:pPr>
    <w:rPr>
      <w:rFonts w:ascii="Arial Armenian" w:hAnsi="Arial Armenian" w:cs="Arial Armenian"/>
      <w:b/>
      <w:bCs/>
      <w:color w:val="00000A"/>
      <w:kern w:val="1"/>
      <w:sz w:val="20"/>
      <w:szCs w:val="20"/>
      <w:lang w:val="en-US" w:eastAsia="zh-CN" w:bidi="ar-SA"/>
    </w:rPr>
  </w:style>
  <w:style w:type="paragraph" w:customStyle="1" w:styleId="xl88">
    <w:name w:val="xl88"/>
    <w:basedOn w:val="Normal"/>
    <w:rsid w:val="007435C2"/>
    <w:pPr>
      <w:pBdr>
        <w:top w:val="single" w:sz="4" w:space="0" w:color="000001"/>
        <w:left w:val="single" w:sz="4" w:space="0" w:color="000001"/>
        <w:bottom w:val="single" w:sz="4" w:space="0" w:color="000001"/>
        <w:right w:val="single" w:sz="4" w:space="0" w:color="000001"/>
      </w:pBdr>
      <w:suppressAutoHyphens/>
      <w:spacing w:before="280" w:after="280"/>
      <w:jc w:val="center"/>
      <w:textAlignment w:val="center"/>
    </w:pPr>
    <w:rPr>
      <w:rFonts w:ascii="Arial Armenian" w:hAnsi="Arial Armenian" w:cs="Arial Armenian"/>
      <w:b/>
      <w:bCs/>
      <w:color w:val="00000A"/>
      <w:kern w:val="1"/>
      <w:sz w:val="20"/>
      <w:szCs w:val="20"/>
      <w:lang w:val="en-US" w:eastAsia="zh-CN" w:bidi="ar-SA"/>
    </w:rPr>
  </w:style>
  <w:style w:type="paragraph" w:customStyle="1" w:styleId="xl89">
    <w:name w:val="xl89"/>
    <w:basedOn w:val="Normal"/>
    <w:rsid w:val="007435C2"/>
    <w:pPr>
      <w:pBdr>
        <w:top w:val="single" w:sz="4" w:space="0" w:color="000001"/>
        <w:left w:val="single" w:sz="4" w:space="0" w:color="000001"/>
        <w:bottom w:val="single" w:sz="4" w:space="0" w:color="000001"/>
        <w:right w:val="single" w:sz="4" w:space="0" w:color="000001"/>
      </w:pBdr>
      <w:suppressAutoHyphens/>
      <w:spacing w:before="280" w:after="280"/>
    </w:pPr>
    <w:rPr>
      <w:color w:val="00000A"/>
      <w:kern w:val="1"/>
      <w:sz w:val="20"/>
      <w:szCs w:val="20"/>
      <w:lang w:val="en-US" w:eastAsia="zh-CN" w:bidi="ar-SA"/>
    </w:rPr>
  </w:style>
  <w:style w:type="paragraph" w:customStyle="1" w:styleId="xl90">
    <w:name w:val="xl90"/>
    <w:basedOn w:val="Normal"/>
    <w:rsid w:val="007435C2"/>
    <w:pPr>
      <w:pBdr>
        <w:top w:val="single" w:sz="4" w:space="0" w:color="000001"/>
        <w:left w:val="single" w:sz="4" w:space="0" w:color="000001"/>
        <w:bottom w:val="single" w:sz="4" w:space="0" w:color="000001"/>
        <w:right w:val="single" w:sz="4" w:space="0" w:color="000001"/>
      </w:pBdr>
      <w:suppressAutoHyphens/>
      <w:spacing w:before="280" w:after="280"/>
      <w:jc w:val="center"/>
      <w:textAlignment w:val="center"/>
    </w:pPr>
    <w:rPr>
      <w:b/>
      <w:bCs/>
      <w:color w:val="00000A"/>
      <w:kern w:val="1"/>
      <w:sz w:val="20"/>
      <w:szCs w:val="20"/>
      <w:lang w:val="en-US" w:eastAsia="zh-CN" w:bidi="ar-SA"/>
    </w:rPr>
  </w:style>
  <w:style w:type="paragraph" w:customStyle="1" w:styleId="xl91">
    <w:name w:val="xl91"/>
    <w:basedOn w:val="Normal"/>
    <w:rsid w:val="007435C2"/>
    <w:pPr>
      <w:pBdr>
        <w:top w:val="single" w:sz="4" w:space="0" w:color="000001"/>
        <w:left w:val="single" w:sz="4" w:space="0" w:color="000001"/>
        <w:bottom w:val="single" w:sz="4" w:space="0" w:color="000001"/>
        <w:right w:val="single" w:sz="4" w:space="0" w:color="000001"/>
      </w:pBdr>
      <w:suppressAutoHyphens/>
      <w:spacing w:before="280" w:after="280"/>
      <w:jc w:val="center"/>
      <w:textAlignment w:val="center"/>
    </w:pPr>
    <w:rPr>
      <w:color w:val="00000A"/>
      <w:kern w:val="1"/>
      <w:sz w:val="20"/>
      <w:szCs w:val="20"/>
      <w:lang w:val="en-US" w:eastAsia="zh-CN" w:bidi="ar-SA"/>
    </w:rPr>
  </w:style>
  <w:style w:type="paragraph" w:customStyle="1" w:styleId="xl92">
    <w:name w:val="xl92"/>
    <w:basedOn w:val="Normal"/>
    <w:rsid w:val="007435C2"/>
    <w:pPr>
      <w:suppressAutoHyphens/>
      <w:spacing w:before="280" w:after="280"/>
    </w:pPr>
    <w:rPr>
      <w:color w:val="00000A"/>
      <w:kern w:val="1"/>
      <w:sz w:val="20"/>
      <w:szCs w:val="20"/>
      <w:lang w:val="en-US" w:eastAsia="zh-CN" w:bidi="ar-SA"/>
    </w:rPr>
  </w:style>
  <w:style w:type="paragraph" w:customStyle="1" w:styleId="xl93">
    <w:name w:val="xl93"/>
    <w:basedOn w:val="Normal"/>
    <w:rsid w:val="007435C2"/>
    <w:pPr>
      <w:pBdr>
        <w:top w:val="single" w:sz="4" w:space="0" w:color="000001"/>
        <w:left w:val="single" w:sz="4" w:space="0" w:color="000001"/>
        <w:bottom w:val="single" w:sz="4" w:space="0" w:color="000001"/>
        <w:right w:val="single" w:sz="4" w:space="0" w:color="000001"/>
      </w:pBdr>
      <w:suppressAutoHyphens/>
      <w:spacing w:before="280" w:after="280"/>
      <w:textAlignment w:val="center"/>
    </w:pPr>
    <w:rPr>
      <w:rFonts w:ascii="Arial Armenian" w:hAnsi="Arial Armenian" w:cs="Arial Armenian"/>
      <w:color w:val="000000"/>
      <w:kern w:val="1"/>
      <w:sz w:val="18"/>
      <w:szCs w:val="18"/>
      <w:lang w:val="en-US" w:eastAsia="zh-CN" w:bidi="ar-SA"/>
    </w:rPr>
  </w:style>
  <w:style w:type="paragraph" w:customStyle="1" w:styleId="xl94">
    <w:name w:val="xl94"/>
    <w:basedOn w:val="Normal"/>
    <w:rsid w:val="007435C2"/>
    <w:pPr>
      <w:pBdr>
        <w:top w:val="single" w:sz="4" w:space="0" w:color="000001"/>
        <w:left w:val="single" w:sz="4" w:space="0" w:color="000001"/>
        <w:bottom w:val="single" w:sz="4" w:space="0" w:color="000001"/>
        <w:right w:val="single" w:sz="4" w:space="0" w:color="000001"/>
      </w:pBdr>
      <w:suppressAutoHyphens/>
      <w:spacing w:before="280" w:after="280"/>
      <w:textAlignment w:val="center"/>
    </w:pPr>
    <w:rPr>
      <w:rFonts w:ascii="Arial Armenian" w:hAnsi="Arial Armenian" w:cs="Arial Armenian"/>
      <w:color w:val="00000A"/>
      <w:kern w:val="1"/>
      <w:sz w:val="16"/>
      <w:szCs w:val="16"/>
      <w:lang w:val="en-US" w:eastAsia="zh-CN" w:bidi="ar-SA"/>
    </w:rPr>
  </w:style>
  <w:style w:type="paragraph" w:customStyle="1" w:styleId="xl95">
    <w:name w:val="xl95"/>
    <w:basedOn w:val="Normal"/>
    <w:rsid w:val="007435C2"/>
    <w:pPr>
      <w:pBdr>
        <w:top w:val="single" w:sz="4" w:space="0" w:color="000001"/>
        <w:left w:val="single" w:sz="8" w:space="0" w:color="000001"/>
        <w:bottom w:val="single" w:sz="4" w:space="0" w:color="000001"/>
        <w:right w:val="single" w:sz="4" w:space="0" w:color="000001"/>
      </w:pBdr>
      <w:suppressAutoHyphens/>
      <w:spacing w:before="280" w:after="280"/>
      <w:jc w:val="center"/>
      <w:textAlignment w:val="center"/>
    </w:pPr>
    <w:rPr>
      <w:rFonts w:ascii="Arial Armenian" w:hAnsi="Arial Armenian" w:cs="Arial Armenian"/>
      <w:color w:val="00000A"/>
      <w:kern w:val="1"/>
      <w:sz w:val="18"/>
      <w:szCs w:val="18"/>
      <w:lang w:val="en-US" w:eastAsia="zh-CN" w:bidi="ar-SA"/>
    </w:rPr>
  </w:style>
  <w:style w:type="paragraph" w:customStyle="1" w:styleId="xl96">
    <w:name w:val="xl96"/>
    <w:basedOn w:val="Normal"/>
    <w:rsid w:val="007435C2"/>
    <w:pPr>
      <w:pBdr>
        <w:top w:val="single" w:sz="4" w:space="0" w:color="000001"/>
        <w:left w:val="single" w:sz="4" w:space="0" w:color="000001"/>
        <w:bottom w:val="single" w:sz="4" w:space="0" w:color="000001"/>
        <w:right w:val="single" w:sz="4" w:space="0" w:color="000001"/>
      </w:pBdr>
      <w:suppressAutoHyphens/>
      <w:spacing w:before="280" w:after="280"/>
    </w:pPr>
    <w:rPr>
      <w:color w:val="00000A"/>
      <w:kern w:val="1"/>
      <w:sz w:val="20"/>
      <w:szCs w:val="20"/>
      <w:lang w:val="en-US" w:eastAsia="zh-CN" w:bidi="ar-SA"/>
    </w:rPr>
  </w:style>
  <w:style w:type="paragraph" w:customStyle="1" w:styleId="xl97">
    <w:name w:val="xl97"/>
    <w:basedOn w:val="Normal"/>
    <w:rsid w:val="007435C2"/>
    <w:pPr>
      <w:suppressAutoHyphens/>
      <w:spacing w:before="280" w:after="280"/>
    </w:pPr>
    <w:rPr>
      <w:color w:val="00000A"/>
      <w:kern w:val="1"/>
      <w:lang w:val="en-US" w:eastAsia="zh-CN" w:bidi="ar-SA"/>
    </w:rPr>
  </w:style>
  <w:style w:type="paragraph" w:customStyle="1" w:styleId="xl98">
    <w:name w:val="xl98"/>
    <w:basedOn w:val="Normal"/>
    <w:rsid w:val="007435C2"/>
    <w:pPr>
      <w:pBdr>
        <w:top w:val="single" w:sz="4" w:space="0" w:color="000001"/>
        <w:left w:val="single" w:sz="4" w:space="0" w:color="000001"/>
        <w:bottom w:val="single" w:sz="4" w:space="0" w:color="000001"/>
        <w:right w:val="single" w:sz="4" w:space="0" w:color="000001"/>
      </w:pBdr>
      <w:suppressAutoHyphens/>
      <w:spacing w:before="280" w:after="280"/>
      <w:jc w:val="right"/>
    </w:pPr>
    <w:rPr>
      <w:rFonts w:ascii="Arial Armenian" w:hAnsi="Arial Armenian" w:cs="Arial Armenian"/>
      <w:color w:val="000000"/>
      <w:kern w:val="1"/>
      <w:lang w:val="en-US" w:eastAsia="zh-CN" w:bidi="ar-SA"/>
    </w:rPr>
  </w:style>
  <w:style w:type="paragraph" w:customStyle="1" w:styleId="TableContents">
    <w:name w:val="Table Contents"/>
    <w:basedOn w:val="Normal"/>
    <w:rsid w:val="007435C2"/>
    <w:pPr>
      <w:suppressLineNumbers/>
      <w:suppressAutoHyphens/>
    </w:pPr>
    <w:rPr>
      <w:color w:val="00000A"/>
      <w:kern w:val="1"/>
      <w:lang w:val="en-US" w:eastAsia="zh-CN" w:bidi="ar-SA"/>
    </w:rPr>
  </w:style>
  <w:style w:type="paragraph" w:customStyle="1" w:styleId="TableHeading">
    <w:name w:val="Table Heading"/>
    <w:basedOn w:val="TableContents"/>
    <w:rsid w:val="007435C2"/>
    <w:pPr>
      <w:jc w:val="center"/>
    </w:pPr>
    <w:rPr>
      <w:b/>
      <w:bCs/>
    </w:rPr>
  </w:style>
  <w:style w:type="character" w:styleId="BookTitle">
    <w:name w:val="Book Title"/>
    <w:uiPriority w:val="33"/>
    <w:qFormat/>
    <w:rsid w:val="007435C2"/>
    <w:rPr>
      <w:b/>
      <w:bCs/>
      <w:i/>
      <w:iCs/>
      <w:spacing w:val="5"/>
    </w:rPr>
  </w:style>
  <w:style w:type="character" w:customStyle="1" w:styleId="CommentTextChar1">
    <w:name w:val="Comment Text Char1"/>
    <w:basedOn w:val="DefaultParagraphFont"/>
    <w:link w:val="CommentText"/>
    <w:rsid w:val="007435C2"/>
    <w:rPr>
      <w:rFonts w:ascii="Times Armenian" w:hAnsi="Times Armenian"/>
    </w:rPr>
  </w:style>
  <w:style w:type="character" w:customStyle="1" w:styleId="CommentSubjectChar1">
    <w:name w:val="Comment Subject Char1"/>
    <w:basedOn w:val="CommentTextChar1"/>
    <w:link w:val="CommentSubject"/>
    <w:rsid w:val="007435C2"/>
    <w:rPr>
      <w:rFonts w:ascii="Times Armenian" w:hAnsi="Times Armenian"/>
      <w:b/>
      <w:bCs/>
    </w:rPr>
  </w:style>
  <w:style w:type="character" w:customStyle="1" w:styleId="EndnoteTextChar1">
    <w:name w:val="Endnote Text Char1"/>
    <w:basedOn w:val="DefaultParagraphFont"/>
    <w:link w:val="EndnoteText"/>
    <w:rsid w:val="007435C2"/>
    <w:rPr>
      <w:rFonts w:ascii="Times Armenian" w:hAnsi="Times Armenian"/>
    </w:rPr>
  </w:style>
  <w:style w:type="character" w:customStyle="1" w:styleId="DocumentMapChar1">
    <w:name w:val="Document Map Char1"/>
    <w:basedOn w:val="DefaultParagraphFont"/>
    <w:link w:val="DocumentMap"/>
    <w:rsid w:val="007435C2"/>
    <w:rPr>
      <w:rFonts w:ascii="Tahoma" w:hAnsi="Tahoma" w:cs="Tahoma"/>
      <w:shd w:val="clear" w:color="auto" w:fill="000080"/>
    </w:rPr>
  </w:style>
  <w:style w:type="paragraph" w:styleId="NoSpacing">
    <w:name w:val="No Spacing"/>
    <w:uiPriority w:val="1"/>
    <w:qFormat/>
    <w:rsid w:val="007435C2"/>
    <w:rPr>
      <w:rFonts w:ascii="Calibri" w:hAnsi="Calibri"/>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376279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028536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045362">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29442821">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0750837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guyq.poak@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mailto:petguyq.poak@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25810-E21A-42CA-9FA6-4C6B9DEBC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20286</Words>
  <Characters>115635</Characters>
  <Application>Microsoft Office Word</Application>
  <DocSecurity>0</DocSecurity>
  <Lines>963</Lines>
  <Paragraphs>271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135650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https:/mul2-spm.gov.am/tasks/306591/oneclick/b2604cc6ada3ee9767be637bf0db8e7321ebe654191232c626a7fb789c0e3d71.docx?token=4fd2ad54198fba48d893f9d47891b4c6</cp:keywords>
  <cp:lastModifiedBy>A-Arakelyan</cp:lastModifiedBy>
  <cp:revision>2</cp:revision>
  <cp:lastPrinted>2018-02-16T07:12:00Z</cp:lastPrinted>
  <dcterms:created xsi:type="dcterms:W3CDTF">2022-02-21T13:22:00Z</dcterms:created>
  <dcterms:modified xsi:type="dcterms:W3CDTF">2022-02-21T13:22:00Z</dcterms:modified>
</cp:coreProperties>
</file>